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282F" w14:textId="73C1F09E" w:rsidR="006E5179" w:rsidRDefault="006E5179" w:rsidP="00451692">
      <w:pPr>
        <w:spacing w:after="160" w:line="259" w:lineRule="auto"/>
        <w:rPr>
          <w:rFonts w:ascii="Calibri" w:eastAsia="Times New Roman" w:hAnsi="Calibri" w:cs="Calibri Light"/>
          <w:b/>
          <w:color w:val="C00000"/>
          <w:sz w:val="28"/>
          <w:szCs w:val="28"/>
        </w:rPr>
      </w:pPr>
      <w:bookmarkStart w:id="0" w:name="_GoBack"/>
      <w:bookmarkEnd w:id="0"/>
      <w:r>
        <w:rPr>
          <w:rFonts w:ascii="Calibri" w:eastAsia="Times New Roman" w:hAnsi="Calibri" w:cs="Calibri Light"/>
          <w:b/>
          <w:color w:val="C00000"/>
          <w:sz w:val="28"/>
          <w:szCs w:val="28"/>
        </w:rPr>
        <w:t>Załącznik nr 5</w:t>
      </w:r>
      <w:r w:rsidRPr="00B64DBA">
        <w:rPr>
          <w:rFonts w:ascii="Calibri" w:eastAsia="Times New Roman" w:hAnsi="Calibri" w:cs="Calibri Light"/>
          <w:b/>
          <w:color w:val="C00000"/>
          <w:sz w:val="28"/>
          <w:szCs w:val="28"/>
        </w:rPr>
        <w:t xml:space="preserve"> do Regulaminu – Kryteria </w:t>
      </w:r>
      <w:r w:rsidR="009F4783">
        <w:rPr>
          <w:rFonts w:ascii="Calibri" w:eastAsia="Times New Roman" w:hAnsi="Calibri" w:cs="Calibri Light"/>
          <w:b/>
          <w:color w:val="C00000"/>
          <w:sz w:val="28"/>
          <w:szCs w:val="28"/>
        </w:rPr>
        <w:t>Wyboru Wykonawców do każdego z </w:t>
      </w:r>
      <w:r>
        <w:rPr>
          <w:rFonts w:ascii="Calibri" w:eastAsia="Times New Roman" w:hAnsi="Calibri" w:cs="Calibri Light"/>
          <w:b/>
          <w:color w:val="C00000"/>
          <w:sz w:val="28"/>
          <w:szCs w:val="28"/>
        </w:rPr>
        <w:t>Etapów oraz Kryteria Oceny Technologii po Etapie II</w:t>
      </w:r>
    </w:p>
    <w:p w14:paraId="0826A10B" w14:textId="77777777" w:rsidR="00451692" w:rsidRPr="00B64DBA" w:rsidRDefault="00451692" w:rsidP="00451692">
      <w:pPr>
        <w:keepNext/>
        <w:keepLines/>
        <w:numPr>
          <w:ilvl w:val="0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Informacje ogólne</w:t>
      </w:r>
    </w:p>
    <w:p w14:paraId="2111B948" w14:textId="1EBCD47E" w:rsidR="006E5179" w:rsidRPr="00B64DBA" w:rsidRDefault="00A05EA0" w:rsidP="006E5179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>Nabór Wnioskodawców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do zawarcia Umowy i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 xml:space="preserve"> przystąpienia do realizacji Etapu I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opierał się na podstawie oceny</w:t>
      </w:r>
      <w:r w:rsidR="0020791E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AA0E9D" w:rsidRPr="00382FA3">
        <w:rPr>
          <w:rFonts w:ascii="Calibri" w:eastAsia="Calibri" w:hAnsi="Calibri" w:cs="Times New Roman"/>
          <w:sz w:val="22"/>
          <w:szCs w:val="22"/>
          <w:lang w:eastAsia="pl-PL"/>
        </w:rPr>
        <w:t>Wniosków o</w:t>
      </w:r>
      <w:r w:rsidR="00AA0E9D" w:rsidRPr="009D46E5">
        <w:rPr>
          <w:rFonts w:ascii="Calibri" w:eastAsia="Calibri" w:hAnsi="Calibri" w:cs="Times New Roman"/>
          <w:sz w:val="22"/>
          <w:szCs w:val="22"/>
          <w:lang w:eastAsia="pl-PL"/>
        </w:rPr>
        <w:t xml:space="preserve"> dopuszczenie do udziału w </w:t>
      </w:r>
      <w:r w:rsidR="00CE51F7">
        <w:rPr>
          <w:rFonts w:ascii="Calibri" w:eastAsia="Calibri" w:hAnsi="Calibri" w:cs="Times New Roman"/>
          <w:sz w:val="22"/>
          <w:szCs w:val="22"/>
          <w:lang w:eastAsia="pl-PL"/>
        </w:rPr>
        <w:t>Postępowan</w:t>
      </w:r>
      <w:r w:rsidR="00AA0E9D" w:rsidRPr="00382FA3">
        <w:rPr>
          <w:rFonts w:ascii="Calibri" w:eastAsia="Calibri" w:hAnsi="Calibri" w:cs="Times New Roman"/>
          <w:sz w:val="22"/>
          <w:szCs w:val="22"/>
          <w:lang w:eastAsia="pl-PL"/>
        </w:rPr>
        <w:t>iu</w:t>
      </w:r>
      <w:r w:rsidR="00AA0E9D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złożonych 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>przez</w:t>
      </w:r>
      <w:r w:rsidR="0020791E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>podmioty zainteresowane realizacją Przedsięwzięcia</w:t>
      </w:r>
      <w:r w:rsidR="00AC2DC9">
        <w:rPr>
          <w:rFonts w:ascii="Calibri" w:eastAsia="Calibri" w:hAnsi="Calibri" w:cs="Times New Roman"/>
          <w:sz w:val="22"/>
          <w:szCs w:val="22"/>
          <w:lang w:eastAsia="pl-PL"/>
        </w:rPr>
        <w:t>. Ocena Wniosków zostanie przeprowadzona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zgodnie z Kryteriami 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>Wyboru Wykonawców do Etapu I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>Wynikiem o</w:t>
      </w:r>
      <w:r w:rsidR="006E5179" w:rsidRPr="00101A73">
        <w:rPr>
          <w:rFonts w:ascii="Calibri" w:eastAsia="Calibri" w:hAnsi="Calibri" w:cs="Times New Roman"/>
          <w:sz w:val="22"/>
          <w:szCs w:val="22"/>
          <w:lang w:eastAsia="pl-PL"/>
        </w:rPr>
        <w:t>ceny ww. Wniosków</w:t>
      </w:r>
      <w:r w:rsidR="006E5179"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</w:t>
      </w:r>
      <w:r w:rsidR="006E5179" w:rsidRPr="009C1E55">
        <w:rPr>
          <w:rFonts w:ascii="Calibri" w:eastAsia="Calibri" w:hAnsi="Calibri" w:cs="Times New Roman"/>
          <w:sz w:val="22"/>
          <w:szCs w:val="22"/>
          <w:lang w:eastAsia="pl-PL"/>
        </w:rPr>
        <w:t>Lista Rankingowa,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 xml:space="preserve"> która będzie stanowiła podstawę wyboru W</w:t>
      </w:r>
      <w:r>
        <w:rPr>
          <w:rFonts w:ascii="Calibri" w:eastAsia="Calibri" w:hAnsi="Calibri" w:cs="Times New Roman"/>
          <w:sz w:val="22"/>
          <w:szCs w:val="22"/>
          <w:lang w:eastAsia="pl-PL"/>
        </w:rPr>
        <w:t>nioskodawców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 xml:space="preserve">, z którymi Zamawiający zawrze Umowę. </w:t>
      </w:r>
    </w:p>
    <w:p w14:paraId="4C6F4255" w14:textId="0FE55874" w:rsidR="006E5179" w:rsidRDefault="006E5179" w:rsidP="00451692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Po zakończeniu Etapu I,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Zamawiający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będzie prowadził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Selekcj</w:t>
      </w:r>
      <w:r>
        <w:rPr>
          <w:rFonts w:ascii="Calibri" w:eastAsia="Calibri" w:hAnsi="Calibri" w:cs="Times New Roman"/>
          <w:sz w:val="22"/>
          <w:szCs w:val="22"/>
          <w:lang w:eastAsia="pl-PL"/>
        </w:rPr>
        <w:t>ę Wykonawców do Etapu II zgodnie z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Kryteriami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Wyboru Wykonawców do Etapu II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- szczegółowe informacje dotyczące opisu poszczególnych Kryteriów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Selekcji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, a także sposobu oceny i przyznawania punktów w ramach Selekcji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Wniosków i opisów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Etapów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I</w:t>
      </w:r>
      <w:r w:rsidR="00E94C79">
        <w:rPr>
          <w:rFonts w:ascii="Calibri" w:eastAsia="Calibri" w:hAnsi="Calibri" w:cs="Times New Roman"/>
          <w:sz w:val="22"/>
          <w:szCs w:val="22"/>
          <w:lang w:eastAsia="pl-PL"/>
        </w:rPr>
        <w:t xml:space="preserve"> 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176FE6">
        <w:rPr>
          <w:rFonts w:ascii="Calibri" w:eastAsia="Calibri" w:hAnsi="Calibri" w:cs="Times New Roman"/>
          <w:sz w:val="22"/>
          <w:szCs w:val="22"/>
          <w:lang w:eastAsia="pl-PL"/>
        </w:rPr>
        <w:t>II zostały przedstawione</w:t>
      </w:r>
      <w:r w:rsidR="00EB23F0">
        <w:rPr>
          <w:rFonts w:ascii="Calibri" w:eastAsia="Calibri" w:hAnsi="Calibri" w:cs="Times New Roman"/>
          <w:sz w:val="22"/>
          <w:szCs w:val="22"/>
          <w:lang w:eastAsia="pl-PL"/>
        </w:rPr>
        <w:t xml:space="preserve"> w rozdziałach</w:t>
      </w:r>
      <w:r w:rsidRPr="00176FE6">
        <w:rPr>
          <w:rFonts w:ascii="Calibri" w:eastAsia="Calibri" w:hAnsi="Calibri" w:cs="Times New Roman"/>
          <w:sz w:val="22"/>
          <w:szCs w:val="22"/>
          <w:lang w:eastAsia="pl-PL"/>
        </w:rPr>
        <w:t xml:space="preserve"> poniżej.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Po zakończeniu Etapu II, Zamawiający dokona Oceny </w:t>
      </w:r>
      <w:r w:rsidR="00D44F6B">
        <w:rPr>
          <w:rFonts w:ascii="Calibri" w:eastAsia="Calibri" w:hAnsi="Calibri" w:cs="Times New Roman"/>
          <w:sz w:val="22"/>
          <w:szCs w:val="22"/>
          <w:lang w:eastAsia="pl-PL"/>
        </w:rPr>
        <w:t xml:space="preserve">Końcowej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Technologii po Etapie II. </w:t>
      </w:r>
    </w:p>
    <w:p w14:paraId="3ED7B246" w14:textId="5DB30F91" w:rsidR="00570A5A" w:rsidRDefault="00451692" w:rsidP="00451692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8F6959">
        <w:rPr>
          <w:rFonts w:ascii="Calibri" w:eastAsia="Calibri" w:hAnsi="Calibri" w:cs="Times New Roman"/>
          <w:sz w:val="22"/>
          <w:szCs w:val="22"/>
          <w:lang w:eastAsia="pl-PL"/>
        </w:rPr>
        <w:t>Zamawiający</w:t>
      </w:r>
      <w:r w:rsidR="00CB64C6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8C4911">
        <w:rPr>
          <w:rFonts w:ascii="Calibri" w:eastAsia="Calibri" w:hAnsi="Calibri" w:cs="Times New Roman"/>
          <w:sz w:val="22"/>
          <w:szCs w:val="22"/>
          <w:lang w:eastAsia="pl-PL"/>
        </w:rPr>
        <w:t xml:space="preserve">w trakcie prowadzonych ocen, będzie </w:t>
      </w:r>
      <w:r w:rsidR="00FF5EC7">
        <w:rPr>
          <w:rFonts w:ascii="Calibri" w:eastAsia="Calibri" w:hAnsi="Calibri" w:cs="Times New Roman"/>
          <w:sz w:val="22"/>
          <w:szCs w:val="22"/>
          <w:lang w:eastAsia="pl-PL"/>
        </w:rPr>
        <w:t>weryfikował spełnienie W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 xml:space="preserve">ymagań </w:t>
      </w:r>
      <w:r w:rsidR="00FF5EC7">
        <w:rPr>
          <w:rFonts w:ascii="Calibri" w:eastAsia="Calibri" w:hAnsi="Calibri" w:cs="Times New Roman"/>
          <w:sz w:val="22"/>
          <w:szCs w:val="22"/>
          <w:lang w:eastAsia="pl-PL"/>
        </w:rPr>
        <w:t>O</w:t>
      </w:r>
      <w:r w:rsidR="008C4911">
        <w:rPr>
          <w:rFonts w:ascii="Calibri" w:eastAsia="Calibri" w:hAnsi="Calibri" w:cs="Times New Roman"/>
          <w:sz w:val="22"/>
          <w:szCs w:val="22"/>
          <w:lang w:eastAsia="pl-PL"/>
        </w:rPr>
        <w:t>bligatoryjn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>ych</w:t>
      </w:r>
      <w:r w:rsidR="006E5179">
        <w:rPr>
          <w:rFonts w:ascii="Calibri" w:eastAsia="Calibri" w:hAnsi="Calibri" w:cs="Times New Roman"/>
          <w:sz w:val="22"/>
          <w:szCs w:val="22"/>
          <w:lang w:eastAsia="pl-PL"/>
        </w:rPr>
        <w:t xml:space="preserve">, </w:t>
      </w:r>
      <w:r w:rsidR="00625219">
        <w:rPr>
          <w:rFonts w:ascii="Calibri" w:eastAsia="Calibri" w:hAnsi="Calibri" w:cs="Times New Roman"/>
          <w:sz w:val="22"/>
          <w:szCs w:val="22"/>
          <w:lang w:eastAsia="pl-PL"/>
        </w:rPr>
        <w:t xml:space="preserve">będzie przyznawał </w:t>
      </w:r>
      <w:r w:rsidR="00FF5EC7">
        <w:rPr>
          <w:rFonts w:ascii="Calibri" w:eastAsia="Calibri" w:hAnsi="Calibri" w:cs="Times New Roman"/>
          <w:sz w:val="22"/>
          <w:szCs w:val="22"/>
          <w:lang w:eastAsia="pl-PL"/>
        </w:rPr>
        <w:t>dodatkowe punkty za spełnienie Wymagań O</w:t>
      </w:r>
      <w:r w:rsidR="00625219">
        <w:rPr>
          <w:rFonts w:ascii="Calibri" w:eastAsia="Calibri" w:hAnsi="Calibri" w:cs="Times New Roman"/>
          <w:sz w:val="22"/>
          <w:szCs w:val="22"/>
          <w:lang w:eastAsia="pl-PL"/>
        </w:rPr>
        <w:t>pcjonalnych</w:t>
      </w:r>
      <w:r w:rsidR="00E34186">
        <w:rPr>
          <w:rFonts w:ascii="Calibri" w:eastAsia="Calibri" w:hAnsi="Calibri" w:cs="Times New Roman"/>
          <w:sz w:val="22"/>
          <w:szCs w:val="22"/>
          <w:lang w:eastAsia="pl-PL"/>
        </w:rPr>
        <w:t xml:space="preserve"> oraz 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 xml:space="preserve">będzie stosował </w:t>
      </w:r>
      <w:r w:rsidR="009C1E55">
        <w:rPr>
          <w:rFonts w:ascii="Calibri" w:eastAsia="Calibri" w:hAnsi="Calibri" w:cs="Times New Roman"/>
          <w:sz w:val="22"/>
          <w:szCs w:val="22"/>
          <w:lang w:eastAsia="pl-PL"/>
        </w:rPr>
        <w:t xml:space="preserve">punktowane 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>Kryteria</w:t>
      </w:r>
      <w:r w:rsidR="00480D1F">
        <w:rPr>
          <w:rFonts w:ascii="Calibri" w:eastAsia="Calibri" w:hAnsi="Calibri" w:cs="Times New Roman"/>
          <w:sz w:val="22"/>
          <w:szCs w:val="22"/>
          <w:lang w:eastAsia="pl-PL"/>
        </w:rPr>
        <w:t xml:space="preserve"> Wymagań Konkursowych</w:t>
      </w:r>
      <w:r w:rsidR="00E34186">
        <w:rPr>
          <w:rFonts w:ascii="Calibri" w:eastAsia="Calibri" w:hAnsi="Calibri" w:cs="Times New Roman"/>
          <w:sz w:val="22"/>
          <w:szCs w:val="22"/>
          <w:lang w:eastAsia="pl-PL"/>
        </w:rPr>
        <w:t>.</w:t>
      </w:r>
    </w:p>
    <w:p w14:paraId="3273D356" w14:textId="396909FD" w:rsidR="002F6C09" w:rsidRDefault="00133DED" w:rsidP="00451692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W ramach Przedsięwzięcia i realizacji poszczególnych Etapów, 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>Wykonawca będzie zobligowany do przedstawienia do oceny</w:t>
      </w:r>
      <w:r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 odpowiednio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 Wyników</w:t>
      </w:r>
      <w:r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Prac Etapu I i Etapu II </w:t>
      </w:r>
      <w:r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na końcu tych Etapów. W 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przypadku </w:t>
      </w:r>
      <w:r w:rsidR="00451692"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niespełnienia 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>powyższego</w:t>
      </w:r>
      <w:r w:rsidRPr="01D772CA"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 w:rsidR="00451692"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 Zamawiający 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>odstąpi od przeprowadzenia oceny merytorycznej Wyników Prac Etapu</w:t>
      </w:r>
      <w:r w:rsidR="00451692" w:rsidRPr="01D772CA"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 xml:space="preserve"> a tym samym odpowiednio uwzględnienia Wykonawcy w procesie Selekcji do Etapu II lub </w:t>
      </w:r>
      <w:r w:rsidR="0037751F" w:rsidRPr="01D772CA">
        <w:rPr>
          <w:rFonts w:ascii="Calibri" w:eastAsia="Calibri" w:hAnsi="Calibri" w:cs="Times New Roman"/>
          <w:sz w:val="22"/>
          <w:szCs w:val="22"/>
          <w:lang w:eastAsia="pl-PL"/>
        </w:rPr>
        <w:t>Oceny Technologii po Etapie II</w:t>
      </w:r>
      <w:r w:rsidR="008C4911" w:rsidRPr="01D772CA">
        <w:rPr>
          <w:rFonts w:ascii="Calibri" w:eastAsia="Calibri" w:hAnsi="Calibri" w:cs="Times New Roman"/>
          <w:sz w:val="22"/>
          <w:szCs w:val="22"/>
          <w:lang w:eastAsia="pl-PL"/>
        </w:rPr>
        <w:t>.</w:t>
      </w:r>
    </w:p>
    <w:p w14:paraId="4AD5E365" w14:textId="74961FAE" w:rsidR="00451692" w:rsidRPr="008F6959" w:rsidRDefault="00451692" w:rsidP="00451692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8F6959">
        <w:rPr>
          <w:rFonts w:ascii="Calibri" w:eastAsia="Calibri" w:hAnsi="Calibri" w:cs="Times New Roman"/>
          <w:sz w:val="22"/>
          <w:szCs w:val="22"/>
        </w:rPr>
        <w:t xml:space="preserve">Liczba Wykonawców dopuszczonych do udziału w poszczególnych </w:t>
      </w:r>
      <w:r w:rsidR="008C4911">
        <w:rPr>
          <w:rFonts w:ascii="Calibri" w:eastAsia="Calibri" w:hAnsi="Calibri" w:cs="Times New Roman"/>
          <w:sz w:val="22"/>
          <w:szCs w:val="22"/>
        </w:rPr>
        <w:t>E</w:t>
      </w:r>
      <w:r w:rsidRPr="008F6959">
        <w:rPr>
          <w:rFonts w:ascii="Calibri" w:eastAsia="Calibri" w:hAnsi="Calibri" w:cs="Times New Roman"/>
          <w:sz w:val="22"/>
          <w:szCs w:val="22"/>
        </w:rPr>
        <w:t xml:space="preserve">tapach </w:t>
      </w:r>
      <w:r w:rsidR="00E54A62">
        <w:rPr>
          <w:rFonts w:ascii="Calibri" w:eastAsia="Calibri" w:hAnsi="Calibri" w:cs="Times New Roman"/>
          <w:sz w:val="22"/>
          <w:szCs w:val="22"/>
        </w:rPr>
        <w:t xml:space="preserve">(z zastrzeżeniem postanowień Rozdziału X Regulaminu) </w:t>
      </w:r>
      <w:r w:rsidRPr="008F6959">
        <w:rPr>
          <w:rFonts w:ascii="Calibri" w:eastAsia="Calibri" w:hAnsi="Calibri" w:cs="Times New Roman"/>
          <w:sz w:val="22"/>
          <w:szCs w:val="22"/>
        </w:rPr>
        <w:t>będzie następująca:</w:t>
      </w:r>
    </w:p>
    <w:p w14:paraId="0A817C87" w14:textId="0DB1005C" w:rsidR="00451692" w:rsidRPr="008F6959" w:rsidRDefault="00451692" w:rsidP="009A66E1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Do Etapu </w:t>
      </w:r>
      <w:r w:rsidRPr="008F6959">
        <w:rPr>
          <w:rFonts w:ascii="Calibri" w:eastAsia="Calibri" w:hAnsi="Calibri" w:cs="Times New Roman"/>
          <w:sz w:val="22"/>
          <w:szCs w:val="22"/>
        </w:rPr>
        <w:t xml:space="preserve">I zostanie dopuszczonych </w:t>
      </w:r>
      <w:r w:rsidR="008C4911">
        <w:rPr>
          <w:rFonts w:ascii="Calibri" w:eastAsia="Calibri" w:hAnsi="Calibri" w:cs="Times New Roman"/>
          <w:sz w:val="22"/>
          <w:szCs w:val="22"/>
        </w:rPr>
        <w:t>maksymalnie</w:t>
      </w:r>
      <w:r w:rsidRPr="008F6959">
        <w:rPr>
          <w:rFonts w:ascii="Calibri" w:eastAsia="Calibri" w:hAnsi="Calibri" w:cs="Times New Roman"/>
          <w:sz w:val="22"/>
          <w:szCs w:val="22"/>
        </w:rPr>
        <w:t xml:space="preserve"> </w:t>
      </w:r>
      <w:r>
        <w:rPr>
          <w:rFonts w:ascii="Calibri" w:eastAsia="Calibri" w:hAnsi="Calibri" w:cs="Times New Roman"/>
          <w:sz w:val="22"/>
          <w:szCs w:val="22"/>
        </w:rPr>
        <w:t>4</w:t>
      </w:r>
      <w:r w:rsidR="00143502">
        <w:rPr>
          <w:rFonts w:ascii="Calibri" w:eastAsia="Calibri" w:hAnsi="Calibri" w:cs="Times New Roman"/>
          <w:sz w:val="22"/>
          <w:szCs w:val="22"/>
        </w:rPr>
        <w:t xml:space="preserve"> Uczestników Przedsięwzięcia</w:t>
      </w:r>
      <w:r w:rsidRPr="008F6959">
        <w:rPr>
          <w:rFonts w:ascii="Calibri" w:eastAsia="Calibri" w:hAnsi="Calibri" w:cs="Times New Roman"/>
          <w:sz w:val="22"/>
          <w:szCs w:val="22"/>
        </w:rPr>
        <w:t>;</w:t>
      </w:r>
    </w:p>
    <w:p w14:paraId="2492EA90" w14:textId="5A678DE8" w:rsidR="00451692" w:rsidRPr="008F6959" w:rsidRDefault="00451692" w:rsidP="009A66E1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Do Etapu </w:t>
      </w:r>
      <w:r w:rsidRPr="008F6959">
        <w:rPr>
          <w:rFonts w:ascii="Calibri" w:eastAsia="Calibri" w:hAnsi="Calibri" w:cs="Times New Roman"/>
          <w:sz w:val="22"/>
          <w:szCs w:val="22"/>
        </w:rPr>
        <w:t>II zostanie</w:t>
      </w:r>
      <w:r>
        <w:rPr>
          <w:rFonts w:ascii="Calibri" w:eastAsia="Calibri" w:hAnsi="Calibri" w:cs="Times New Roman"/>
          <w:sz w:val="22"/>
          <w:szCs w:val="22"/>
        </w:rPr>
        <w:t xml:space="preserve"> dopuszczony</w:t>
      </w:r>
      <w:r w:rsidR="008C4911">
        <w:rPr>
          <w:rFonts w:ascii="Calibri" w:eastAsia="Calibri" w:hAnsi="Calibri" w:cs="Times New Roman"/>
          <w:sz w:val="22"/>
          <w:szCs w:val="22"/>
        </w:rPr>
        <w:t xml:space="preserve"> </w:t>
      </w:r>
      <w:r w:rsidR="00E34186">
        <w:rPr>
          <w:rFonts w:ascii="Calibri" w:eastAsia="Calibri" w:hAnsi="Calibri" w:cs="Times New Roman"/>
          <w:sz w:val="22"/>
          <w:szCs w:val="22"/>
        </w:rPr>
        <w:t xml:space="preserve">nie mniej niż </w:t>
      </w:r>
      <w:r>
        <w:rPr>
          <w:rFonts w:ascii="Calibri" w:eastAsia="Calibri" w:hAnsi="Calibri" w:cs="Times New Roman"/>
          <w:sz w:val="22"/>
          <w:szCs w:val="22"/>
        </w:rPr>
        <w:t xml:space="preserve">1 </w:t>
      </w:r>
      <w:r w:rsidR="00F60430">
        <w:rPr>
          <w:rFonts w:ascii="Calibri" w:eastAsia="Calibri" w:hAnsi="Calibri" w:cs="Times New Roman"/>
          <w:sz w:val="22"/>
          <w:szCs w:val="22"/>
        </w:rPr>
        <w:t>Uczestnik Przedsięwzięcia</w:t>
      </w:r>
      <w:r>
        <w:rPr>
          <w:rFonts w:ascii="Calibri" w:eastAsia="Calibri" w:hAnsi="Calibri" w:cs="Times New Roman"/>
          <w:sz w:val="22"/>
          <w:szCs w:val="22"/>
        </w:rPr>
        <w:t>.</w:t>
      </w:r>
    </w:p>
    <w:p w14:paraId="724E1C9A" w14:textId="7328075B" w:rsidR="00430D48" w:rsidRDefault="00430D48" w:rsidP="006E4650">
      <w:pPr>
        <w:spacing w:before="240"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63D588CC">
        <w:rPr>
          <w:rFonts w:ascii="Calibri" w:eastAsia="Calibri" w:hAnsi="Calibri" w:cs="Times New Roman"/>
          <w:sz w:val="22"/>
          <w:szCs w:val="22"/>
        </w:rPr>
        <w:t>Szczegółowy przebieg Przedsięwzięcia</w:t>
      </w:r>
      <w:r w:rsidR="00FC7380" w:rsidRPr="63D588CC">
        <w:rPr>
          <w:rFonts w:ascii="Calibri" w:eastAsia="Calibri" w:hAnsi="Calibri" w:cs="Times New Roman"/>
          <w:sz w:val="22"/>
          <w:szCs w:val="22"/>
        </w:rPr>
        <w:t xml:space="preserve"> oraz Wyniki Prac poszczególnych Etapów</w:t>
      </w:r>
      <w:r w:rsidRPr="63D588CC">
        <w:rPr>
          <w:rFonts w:ascii="Calibri" w:eastAsia="Calibri" w:hAnsi="Calibri" w:cs="Times New Roman"/>
          <w:sz w:val="22"/>
          <w:szCs w:val="22"/>
        </w:rPr>
        <w:t xml:space="preserve"> został</w:t>
      </w:r>
      <w:r w:rsidR="00FC7380" w:rsidRPr="63D588CC">
        <w:rPr>
          <w:rFonts w:ascii="Calibri" w:eastAsia="Calibri" w:hAnsi="Calibri" w:cs="Times New Roman"/>
          <w:sz w:val="22"/>
          <w:szCs w:val="22"/>
        </w:rPr>
        <w:t>y</w:t>
      </w:r>
      <w:r w:rsidRPr="63D588CC">
        <w:rPr>
          <w:rFonts w:ascii="Calibri" w:eastAsia="Calibri" w:hAnsi="Calibri" w:cs="Times New Roman"/>
          <w:sz w:val="22"/>
          <w:szCs w:val="22"/>
        </w:rPr>
        <w:t xml:space="preserve"> opisan</w:t>
      </w:r>
      <w:r w:rsidR="00E94C79" w:rsidRPr="63D588CC">
        <w:rPr>
          <w:rFonts w:ascii="Calibri" w:eastAsia="Calibri" w:hAnsi="Calibri" w:cs="Times New Roman"/>
          <w:sz w:val="22"/>
          <w:szCs w:val="22"/>
        </w:rPr>
        <w:t>e</w:t>
      </w:r>
      <w:r w:rsidR="006E4650">
        <w:rPr>
          <w:rFonts w:ascii="Calibri" w:eastAsia="Calibri" w:hAnsi="Calibri" w:cs="Times New Roman"/>
          <w:sz w:val="22"/>
          <w:szCs w:val="22"/>
        </w:rPr>
        <w:t xml:space="preserve"> w </w:t>
      </w:r>
      <w:r w:rsidR="000C04CB" w:rsidRPr="63D588CC">
        <w:rPr>
          <w:rFonts w:ascii="Calibri" w:eastAsia="Calibri" w:hAnsi="Calibri" w:cs="Times New Roman"/>
          <w:sz w:val="22"/>
          <w:szCs w:val="22"/>
        </w:rPr>
        <w:t>Załączniku nr 4 do Regulaminu -</w:t>
      </w:r>
      <w:r w:rsidRPr="63D588CC">
        <w:rPr>
          <w:rFonts w:ascii="Calibri" w:eastAsia="Calibri" w:hAnsi="Calibri" w:cs="Times New Roman"/>
          <w:sz w:val="22"/>
          <w:szCs w:val="22"/>
        </w:rPr>
        <w:t xml:space="preserve"> Harmonogram Przedsięwzięcia.</w:t>
      </w:r>
    </w:p>
    <w:p w14:paraId="280E8EAC" w14:textId="4A7FD4A9" w:rsidR="00430D48" w:rsidRDefault="07791ADA" w:rsidP="00BD1EFC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(i) w niniejszym Załączniku określono ocenę punktową </w:t>
      </w:r>
      <w:r w:rsidR="00D8304B">
        <w:rPr>
          <w:rFonts w:ascii="Calibri" w:eastAsia="Calibri" w:hAnsi="Calibri" w:cs="Calibri"/>
          <w:sz w:val="22"/>
          <w:szCs w:val="22"/>
        </w:rPr>
        <w:t xml:space="preserve">obliczaną z wykorzystaniem mnożników podawanych w określonych zakresach </w:t>
      </w:r>
      <w:r w:rsidRPr="22D8D8D8">
        <w:rPr>
          <w:rFonts w:ascii="Calibri" w:eastAsia="Calibri" w:hAnsi="Calibri" w:cs="Calibri"/>
          <w:sz w:val="22"/>
          <w:szCs w:val="22"/>
        </w:rPr>
        <w:t xml:space="preserve">(„od… do…”) oraz (ii) zakresy </w:t>
      </w:r>
      <w:r w:rsidR="00B678AA">
        <w:rPr>
          <w:rFonts w:ascii="Calibri" w:eastAsia="Calibri" w:hAnsi="Calibri" w:cs="Calibri"/>
          <w:sz w:val="22"/>
          <w:szCs w:val="22"/>
        </w:rPr>
        <w:t>mnożników</w:t>
      </w:r>
      <w:r w:rsidR="00B678AA" w:rsidRPr="22D8D8D8">
        <w:rPr>
          <w:rFonts w:ascii="Calibri" w:eastAsia="Calibri" w:hAnsi="Calibri" w:cs="Calibri"/>
          <w:sz w:val="22"/>
          <w:szCs w:val="22"/>
        </w:rPr>
        <w:t xml:space="preserve"> </w:t>
      </w:r>
      <w:r w:rsidRPr="22D8D8D8">
        <w:rPr>
          <w:rFonts w:ascii="Calibri" w:eastAsia="Calibri" w:hAnsi="Calibri" w:cs="Calibri"/>
          <w:sz w:val="22"/>
          <w:szCs w:val="22"/>
        </w:rPr>
        <w:t>są podzielone na kilka poziomów, zastosowanie mają poniższe zasady:</w:t>
      </w:r>
    </w:p>
    <w:p w14:paraId="64C72E93" w14:textId="4E0837EC" w:rsidR="00430D48" w:rsidRDefault="07791ADA" w:rsidP="00C8580D">
      <w:pPr>
        <w:pStyle w:val="Akapitzlist"/>
        <w:numPr>
          <w:ilvl w:val="0"/>
          <w:numId w:val="22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 zakresie danego kryterium Wniosek/Wynik Prac Etapu przedstawia zgodnie z opisem kryterium w pełnym zakresie najniższy poziom określonych cech albo odpowiednio brak danej cechy, </w:t>
      </w:r>
      <w:r w:rsidR="00D8304B">
        <w:rPr>
          <w:rFonts w:ascii="Calibri" w:eastAsia="Calibri" w:hAnsi="Calibri" w:cs="Calibri"/>
          <w:sz w:val="22"/>
          <w:szCs w:val="22"/>
        </w:rPr>
        <w:t>do wyliczenia punktów dla danego kryterium stosuje się 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„0”;</w:t>
      </w:r>
    </w:p>
    <w:p w14:paraId="2153D482" w14:textId="7BE79058" w:rsidR="00430D48" w:rsidRDefault="07791ADA" w:rsidP="00C8580D">
      <w:pPr>
        <w:pStyle w:val="Akapitzlist"/>
        <w:numPr>
          <w:ilvl w:val="0"/>
          <w:numId w:val="22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lastRenderedPageBreak/>
        <w:t xml:space="preserve">jeśli w zakresie danego kryterium Wniosek/Wynik Prac Etapu przedstawia zgodnie z opisem kryterium w pełnym zakresie najwyższy poziom określonych cech, </w:t>
      </w:r>
      <w:r w:rsidR="00D8304B">
        <w:rPr>
          <w:rFonts w:ascii="Calibri" w:eastAsia="Calibri" w:hAnsi="Calibri" w:cs="Calibri"/>
          <w:sz w:val="22"/>
          <w:szCs w:val="22"/>
        </w:rPr>
        <w:t>do wyliczenia punktów dla danego kryterium stosuje się mnożnik</w:t>
      </w:r>
      <w:r w:rsidR="00D8304B" w:rsidRPr="22D8D8D8">
        <w:rPr>
          <w:rFonts w:ascii="Calibri" w:eastAsia="Calibri" w:hAnsi="Calibri" w:cs="Calibri"/>
          <w:sz w:val="22"/>
          <w:szCs w:val="22"/>
        </w:rPr>
        <w:t xml:space="preserve"> „</w:t>
      </w:r>
      <w:r w:rsidR="00D8304B">
        <w:rPr>
          <w:rFonts w:ascii="Calibri" w:eastAsia="Calibri" w:hAnsi="Calibri" w:cs="Calibri"/>
          <w:sz w:val="22"/>
          <w:szCs w:val="22"/>
        </w:rPr>
        <w:t>1</w:t>
      </w:r>
      <w:r w:rsidR="00D8304B" w:rsidRPr="22D8D8D8">
        <w:rPr>
          <w:rFonts w:ascii="Calibri" w:eastAsia="Calibri" w:hAnsi="Calibri" w:cs="Calibri"/>
          <w:sz w:val="22"/>
          <w:szCs w:val="22"/>
        </w:rPr>
        <w:t>”;</w:t>
      </w:r>
    </w:p>
    <w:p w14:paraId="1BC43AC0" w14:textId="2AEC63E6" w:rsidR="00430D48" w:rsidRDefault="07791ADA" w:rsidP="00C8580D">
      <w:pPr>
        <w:pStyle w:val="Akapitzlist"/>
        <w:numPr>
          <w:ilvl w:val="0"/>
          <w:numId w:val="22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 zakresie danego kryterium Wniosek/Wynik Prac Etapu przedstawia zgodnie z opisem kryterium cechy charakterystyczne dla poziomu pośredniego pomiędzy najniższym (lit. a)) oraz najwyższym (lit. b)) poziomem zakresów </w:t>
      </w:r>
      <w:r w:rsidR="00B678AA"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to </w:t>
      </w:r>
      <w:r w:rsidR="00B678AA">
        <w:rPr>
          <w:rFonts w:ascii="Calibri" w:eastAsia="Calibri" w:hAnsi="Calibri" w:cs="Calibri"/>
          <w:sz w:val="22"/>
          <w:szCs w:val="22"/>
        </w:rPr>
        <w:t xml:space="preserve">określenie mnożnika </w:t>
      </w:r>
      <w:r w:rsidRPr="22D8D8D8">
        <w:rPr>
          <w:rFonts w:ascii="Calibri" w:eastAsia="Calibri" w:hAnsi="Calibri" w:cs="Calibri"/>
          <w:sz w:val="22"/>
          <w:szCs w:val="22"/>
        </w:rPr>
        <w:t xml:space="preserve">następuje dwuetapowo: (i) w pierwszej kolejności ustala się poziom zakresu </w:t>
      </w:r>
      <w:r w:rsidR="00B678AA"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którego opis w przeważającym stopniu odpowiada charakterystyce Wniosku/Wyniku Prac Etapu w zakresie relewantnym dla danego kryterium i </w:t>
      </w:r>
      <w:r w:rsidR="00D8304B">
        <w:rPr>
          <w:rFonts w:ascii="Calibri" w:eastAsia="Calibri" w:hAnsi="Calibri" w:cs="Calibri"/>
          <w:sz w:val="22"/>
          <w:szCs w:val="22"/>
        </w:rPr>
        <w:t>przyjmuje</w:t>
      </w:r>
      <w:r w:rsidRPr="22D8D8D8">
        <w:rPr>
          <w:rFonts w:ascii="Calibri" w:eastAsia="Calibri" w:hAnsi="Calibri" w:cs="Calibri"/>
          <w:sz w:val="22"/>
          <w:szCs w:val="22"/>
        </w:rPr>
        <w:t xml:space="preserve"> się wstępnie </w:t>
      </w:r>
      <w:r w:rsidR="00B678AA">
        <w:rPr>
          <w:rFonts w:ascii="Calibri" w:eastAsia="Calibri" w:hAnsi="Calibri" w:cs="Calibri"/>
          <w:sz w:val="22"/>
          <w:szCs w:val="22"/>
        </w:rPr>
        <w:t>mnożnik pośredni</w:t>
      </w:r>
      <w:r w:rsidRPr="22D8D8D8">
        <w:rPr>
          <w:rFonts w:ascii="Calibri" w:eastAsia="Calibri" w:hAnsi="Calibri" w:cs="Calibri"/>
          <w:sz w:val="22"/>
          <w:szCs w:val="22"/>
        </w:rPr>
        <w:t xml:space="preserve"> pomiędzy najwyższym a najniższym zakresem w ramach danego poziomu. Jeśli Wniosek/Wynik Prac Etapu:</w:t>
      </w:r>
    </w:p>
    <w:p w14:paraId="0F342EC7" w14:textId="6ED5B3EF" w:rsidR="00430D48" w:rsidRDefault="07791ADA" w:rsidP="00C8580D">
      <w:pPr>
        <w:pStyle w:val="Akapitzlist"/>
        <w:numPr>
          <w:ilvl w:val="1"/>
          <w:numId w:val="22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w pełnym zakresie pełni odpowiada cechom charakterystycznym dla danego zakresu, to wstępna </w:t>
      </w:r>
      <w:r w:rsidR="00B678AA">
        <w:rPr>
          <w:rFonts w:ascii="Calibri" w:eastAsia="Calibri" w:hAnsi="Calibri" w:cs="Calibri"/>
          <w:sz w:val="22"/>
          <w:szCs w:val="22"/>
        </w:rPr>
        <w:t xml:space="preserve">wartość mnożnika </w:t>
      </w:r>
      <w:r w:rsidR="00D8304B">
        <w:rPr>
          <w:rFonts w:ascii="Calibri" w:eastAsia="Calibri" w:hAnsi="Calibri" w:cs="Calibri"/>
          <w:sz w:val="22"/>
          <w:szCs w:val="22"/>
        </w:rPr>
        <w:t>przyjęta</w:t>
      </w:r>
      <w:r w:rsidRPr="22D8D8D8">
        <w:rPr>
          <w:rFonts w:ascii="Calibri" w:eastAsia="Calibri" w:hAnsi="Calibri" w:cs="Calibri"/>
          <w:sz w:val="22"/>
          <w:szCs w:val="22"/>
        </w:rPr>
        <w:t xml:space="preserve"> w pierwszym kroku staje się ostatecznym </w:t>
      </w:r>
      <w:r w:rsidR="00B678AA">
        <w:rPr>
          <w:rFonts w:ascii="Calibri" w:eastAsia="Calibri" w:hAnsi="Calibri" w:cs="Calibri"/>
          <w:sz w:val="22"/>
          <w:szCs w:val="22"/>
        </w:rPr>
        <w:t xml:space="preserve">mnożnikiem </w:t>
      </w:r>
      <w:r w:rsidRPr="22D8D8D8">
        <w:rPr>
          <w:rFonts w:ascii="Calibri" w:eastAsia="Calibri" w:hAnsi="Calibri" w:cs="Calibri"/>
          <w:sz w:val="22"/>
          <w:szCs w:val="22"/>
        </w:rPr>
        <w:t xml:space="preserve">punktowym </w:t>
      </w:r>
      <w:r w:rsidR="00D8304B">
        <w:rPr>
          <w:rFonts w:ascii="Calibri" w:eastAsia="Calibri" w:hAnsi="Calibri" w:cs="Calibri"/>
          <w:sz w:val="22"/>
          <w:szCs w:val="22"/>
        </w:rPr>
        <w:t xml:space="preserve">dla </w:t>
      </w:r>
      <w:r w:rsidRPr="22D8D8D8">
        <w:rPr>
          <w:rFonts w:ascii="Calibri" w:eastAsia="Calibri" w:hAnsi="Calibri" w:cs="Calibri"/>
          <w:sz w:val="22"/>
          <w:szCs w:val="22"/>
        </w:rPr>
        <w:t>dane</w:t>
      </w:r>
      <w:r w:rsidR="00D8304B">
        <w:rPr>
          <w:rFonts w:ascii="Calibri" w:eastAsia="Calibri" w:hAnsi="Calibri" w:cs="Calibri"/>
          <w:sz w:val="22"/>
          <w:szCs w:val="22"/>
        </w:rPr>
        <w:t>go</w:t>
      </w:r>
      <w:r w:rsidRPr="22D8D8D8">
        <w:rPr>
          <w:rFonts w:ascii="Calibri" w:eastAsia="Calibri" w:hAnsi="Calibri" w:cs="Calibri"/>
          <w:sz w:val="22"/>
          <w:szCs w:val="22"/>
        </w:rPr>
        <w:t xml:space="preserve"> kryterium, albo</w:t>
      </w:r>
    </w:p>
    <w:p w14:paraId="523C8BE7" w14:textId="49DBE935" w:rsidR="00430D48" w:rsidRDefault="07791ADA" w:rsidP="00C8580D">
      <w:pPr>
        <w:pStyle w:val="Akapitzlist"/>
        <w:numPr>
          <w:ilvl w:val="1"/>
          <w:numId w:val="22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Wniosek/Wynik Prac Etapu przejawia częściowo cechy charakterystyczne dla innych zakresów </w:t>
      </w:r>
      <w:r w:rsidR="00B678AA"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to w drugiej kolejności ustala się w jakim stopniu Wniosek/Wynik Prac Etapu w zakresie relewantnym dla danego kryterium spełnia cechy charakterystyczne dla wyższego poziomu i niższego, a następnie w zależności od natężenia tych cech </w:t>
      </w:r>
      <w:r w:rsidR="00D8304B">
        <w:rPr>
          <w:rFonts w:ascii="Calibri" w:eastAsia="Calibri" w:hAnsi="Calibri" w:cs="Calibri"/>
          <w:sz w:val="22"/>
          <w:szCs w:val="22"/>
        </w:rPr>
        <w:t>ustala</w:t>
      </w:r>
      <w:r w:rsidRPr="22D8D8D8">
        <w:rPr>
          <w:rFonts w:ascii="Calibri" w:eastAsia="Calibri" w:hAnsi="Calibri" w:cs="Calibri"/>
          <w:sz w:val="22"/>
          <w:szCs w:val="22"/>
        </w:rPr>
        <w:t xml:space="preserve"> się </w:t>
      </w:r>
      <w:r w:rsidR="00B678AA">
        <w:rPr>
          <w:rFonts w:ascii="Calibri" w:eastAsia="Calibri" w:hAnsi="Calibri" w:cs="Calibri"/>
          <w:sz w:val="22"/>
          <w:szCs w:val="22"/>
        </w:rPr>
        <w:t>mnożnik</w:t>
      </w:r>
      <w:r w:rsidR="00B678AA" w:rsidRPr="22D8D8D8">
        <w:rPr>
          <w:rFonts w:ascii="Calibri" w:eastAsia="Calibri" w:hAnsi="Calibri" w:cs="Calibri"/>
          <w:sz w:val="22"/>
          <w:szCs w:val="22"/>
        </w:rPr>
        <w:t xml:space="preserve"> </w:t>
      </w:r>
      <w:r w:rsidRPr="22D8D8D8">
        <w:rPr>
          <w:rFonts w:ascii="Calibri" w:eastAsia="Calibri" w:hAnsi="Calibri" w:cs="Calibri"/>
          <w:sz w:val="22"/>
          <w:szCs w:val="22"/>
        </w:rPr>
        <w:t>w zakresie niższym lub wyższym danego poziomu punktowego.</w:t>
      </w:r>
    </w:p>
    <w:p w14:paraId="63A181E6" w14:textId="4475D89D" w:rsidR="00430D48" w:rsidRDefault="07791ADA" w:rsidP="63D588CC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6278C803">
        <w:rPr>
          <w:rFonts w:ascii="Calibri" w:eastAsia="Calibri" w:hAnsi="Calibri" w:cs="Calibri"/>
          <w:sz w:val="22"/>
          <w:szCs w:val="22"/>
        </w:rPr>
        <w:t xml:space="preserve">Dla przykładu: w ramach kryterium X oceniane są cechy (i), (ii), (iii). Kryterium przewiduje poziomy </w:t>
      </w:r>
      <w:r w:rsidR="00D8304B">
        <w:rPr>
          <w:rFonts w:ascii="Calibri" w:eastAsia="Calibri" w:hAnsi="Calibri" w:cs="Calibri"/>
          <w:sz w:val="22"/>
          <w:szCs w:val="22"/>
        </w:rPr>
        <w:t>mnożników od niedostatecznego do doskonałego.</w:t>
      </w:r>
      <w:r w:rsidRPr="6278C803">
        <w:rPr>
          <w:rFonts w:ascii="Calibri" w:eastAsia="Calibri" w:hAnsi="Calibri" w:cs="Calibri"/>
          <w:sz w:val="22"/>
          <w:szCs w:val="22"/>
        </w:rPr>
        <w:t xml:space="preserve"> Wniosek B w zakresie tego kryterium ma cechy odpowiadające cechom uznawanym za doskonałe w pełnym zakresie (i)-(iii), </w:t>
      </w:r>
      <w:r w:rsidR="00D8304B">
        <w:rPr>
          <w:rFonts w:ascii="Calibri" w:eastAsia="Calibri" w:hAnsi="Calibri" w:cs="Calibri"/>
          <w:sz w:val="22"/>
          <w:szCs w:val="22"/>
        </w:rPr>
        <w:t>przyznaje mu się punkty z mnożnikiem 1</w:t>
      </w:r>
      <w:r w:rsidRPr="6278C803">
        <w:rPr>
          <w:rFonts w:ascii="Calibri" w:eastAsia="Calibri" w:hAnsi="Calibri" w:cs="Calibri"/>
          <w:sz w:val="22"/>
          <w:szCs w:val="22"/>
        </w:rPr>
        <w:t xml:space="preserve">. Wniosek C nie spełnia w ogóle tego kryterium w zakresie cech (i)-(iii), </w:t>
      </w:r>
      <w:r w:rsidR="00D8304B">
        <w:rPr>
          <w:rFonts w:ascii="Calibri" w:eastAsia="Calibri" w:hAnsi="Calibri" w:cs="Calibri"/>
          <w:sz w:val="22"/>
          <w:szCs w:val="22"/>
        </w:rPr>
        <w:t>przyznaje mu się punkty z mnożnikiem 0</w:t>
      </w:r>
      <w:r w:rsidRPr="6278C803">
        <w:rPr>
          <w:rFonts w:ascii="Calibri" w:eastAsia="Calibri" w:hAnsi="Calibri" w:cs="Calibri"/>
          <w:sz w:val="22"/>
          <w:szCs w:val="22"/>
        </w:rPr>
        <w:t xml:space="preserve">. Wniosek A w zakresie przeważającym zakresie, tj. cech (ii) i (iii) odpowiada poziomowi „dobry”, dlatego w pierwszym kroku </w:t>
      </w:r>
      <w:r w:rsidR="00D8304B">
        <w:rPr>
          <w:rFonts w:ascii="Calibri" w:eastAsia="Calibri" w:hAnsi="Calibri" w:cs="Calibri"/>
          <w:sz w:val="22"/>
          <w:szCs w:val="22"/>
        </w:rPr>
        <w:t>przyjmuje się mnożnik 0,50</w:t>
      </w:r>
      <w:r w:rsidRPr="6278C803">
        <w:rPr>
          <w:rFonts w:ascii="Calibri" w:eastAsia="Calibri" w:hAnsi="Calibri" w:cs="Calibri"/>
          <w:sz w:val="22"/>
          <w:szCs w:val="22"/>
        </w:rPr>
        <w:t>, jednak cecha (i) odpowiada niższemu poziomowi oceny, tj. „</w:t>
      </w:r>
      <w:r w:rsidR="00D8304B">
        <w:rPr>
          <w:rFonts w:ascii="Calibri" w:eastAsia="Calibri" w:hAnsi="Calibri" w:cs="Calibri"/>
          <w:sz w:val="22"/>
          <w:szCs w:val="22"/>
        </w:rPr>
        <w:t>dostatecznemu</w:t>
      </w:r>
      <w:r w:rsidRPr="6278C803">
        <w:rPr>
          <w:rFonts w:ascii="Calibri" w:eastAsia="Calibri" w:hAnsi="Calibri" w:cs="Calibri"/>
          <w:sz w:val="22"/>
          <w:szCs w:val="22"/>
        </w:rPr>
        <w:t xml:space="preserve">”, dlatego ostatecznie w ramach danego kryterium przyznaje się Wnioskowi A </w:t>
      </w:r>
      <w:r w:rsidR="00D8304B">
        <w:rPr>
          <w:rFonts w:ascii="Calibri" w:eastAsia="Calibri" w:hAnsi="Calibri" w:cs="Calibri"/>
          <w:sz w:val="22"/>
          <w:szCs w:val="22"/>
        </w:rPr>
        <w:t>punkty z wykorzystaniem mnożnika 0,42</w:t>
      </w:r>
      <w:r w:rsidRPr="6278C803">
        <w:rPr>
          <w:rFonts w:ascii="Calibri" w:eastAsia="Calibri" w:hAnsi="Calibri" w:cs="Calibri"/>
          <w:sz w:val="22"/>
          <w:szCs w:val="22"/>
        </w:rPr>
        <w:t>.</w:t>
      </w:r>
    </w:p>
    <w:p w14:paraId="648EAE55" w14:textId="620F2FB0" w:rsidR="00451692" w:rsidRPr="00B64DBA" w:rsidRDefault="00451692" w:rsidP="00451692">
      <w:pPr>
        <w:keepNext/>
        <w:keepLines/>
        <w:numPr>
          <w:ilvl w:val="0"/>
          <w:numId w:val="24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Kryteria </w:t>
      </w:r>
      <w:r w:rsidR="00FC7380">
        <w:rPr>
          <w:rFonts w:ascii="Calibri Light" w:eastAsia="Times New Roman" w:hAnsi="Calibri Light" w:cs="Times New Roman"/>
          <w:color w:val="1F4D78"/>
          <w:sz w:val="26"/>
          <w:lang w:eastAsia="pl-PL"/>
        </w:rPr>
        <w:t>Wyboru Wykonawców do Etapu I</w:t>
      </w:r>
    </w:p>
    <w:p w14:paraId="50C2E4B2" w14:textId="77777777" w:rsidR="00451692" w:rsidRPr="00B64DBA" w:rsidRDefault="00451692" w:rsidP="00451692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Podstawa oceny</w:t>
      </w:r>
    </w:p>
    <w:p w14:paraId="5FCC5721" w14:textId="644D7DC4" w:rsidR="00451692" w:rsidRDefault="00451692" w:rsidP="00451692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Podstawą 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Wyboru Wykonawców do Etapu I</w:t>
      </w:r>
      <w:r w:rsidR="00180C90"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są złożone przez 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Wnioskodawców</w:t>
      </w:r>
      <w:r w:rsidR="00180C90"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Wnioski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 xml:space="preserve"> o dopuszczenie do udziału w </w:t>
      </w:r>
      <w:r w:rsidR="00CE51F7">
        <w:rPr>
          <w:rFonts w:ascii="Calibri" w:eastAsia="Calibri" w:hAnsi="Calibri" w:cs="Times New Roman"/>
          <w:sz w:val="22"/>
          <w:szCs w:val="22"/>
          <w:lang w:eastAsia="pl-PL"/>
        </w:rPr>
        <w:t>Postępowan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iu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. Wnioski muszą zostać złożone zgodnie z zasadami i w terminie określonym przez Regulamin. W ramach Wniosku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 xml:space="preserve"> złożonego na formularzu stanowiącym </w:t>
      </w:r>
      <w:r w:rsidR="00180C90" w:rsidRPr="000C04CB">
        <w:rPr>
          <w:rFonts w:ascii="Calibri" w:eastAsia="Calibri" w:hAnsi="Calibri" w:cs="Times New Roman"/>
          <w:sz w:val="22"/>
          <w:szCs w:val="22"/>
          <w:lang w:eastAsia="pl-PL"/>
        </w:rPr>
        <w:t>Załącznik nr 3 do Regulaminu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Wnioskodawcy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przedstawiają w</w:t>
      </w:r>
      <w:r>
        <w:rPr>
          <w:rFonts w:ascii="Calibri" w:eastAsia="Calibri" w:hAnsi="Calibri" w:cs="Times New Roman"/>
          <w:sz w:val="22"/>
          <w:szCs w:val="22"/>
          <w:lang w:eastAsia="pl-PL"/>
        </w:rPr>
        <w:t> 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szczegó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lności 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 xml:space="preserve">opis proponowanej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 xml:space="preserve">echnologii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U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 xml:space="preserve">niwersalnej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B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 xml:space="preserve">iogazowni, w tym 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>z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ałożenia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I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 xml:space="preserve">nstalacji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U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>łamkowo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-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>echniczn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ych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 xml:space="preserve"> i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D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 xml:space="preserve">emonstratora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>echnologii opracowywa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>nych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 xml:space="preserve"> w ramach 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P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>rzedsięwzięcia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 xml:space="preserve">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deklarację</w:t>
      </w:r>
      <w:r w:rsidR="00727C94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CE51F7">
        <w:rPr>
          <w:rFonts w:ascii="Calibri" w:eastAsia="Calibri" w:hAnsi="Calibri" w:cs="Times New Roman"/>
          <w:sz w:val="22"/>
          <w:szCs w:val="22"/>
          <w:lang w:eastAsia="pl-PL"/>
        </w:rPr>
        <w:t>parametrów Wymagań Konkursowych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 xml:space="preserve">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opis innowacji planowany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ch do zaimplementowania w 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>I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 xml:space="preserve">nstalacjach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U</w:t>
      </w:r>
      <w:r>
        <w:rPr>
          <w:rFonts w:ascii="Calibri" w:eastAsia="Calibri" w:hAnsi="Calibri" w:cs="Times New Roman"/>
          <w:sz w:val="22"/>
          <w:szCs w:val="22"/>
          <w:lang w:eastAsia="pl-PL"/>
        </w:rPr>
        <w:t>łamkowo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-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>
        <w:rPr>
          <w:rFonts w:ascii="Calibri" w:eastAsia="Calibri" w:hAnsi="Calibri" w:cs="Times New Roman"/>
          <w:sz w:val="22"/>
          <w:szCs w:val="22"/>
          <w:lang w:eastAsia="pl-PL"/>
        </w:rPr>
        <w:t>echniczn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(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tap 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I) i </w:t>
      </w:r>
      <w:r w:rsidR="0068421E">
        <w:rPr>
          <w:rFonts w:ascii="Calibri" w:eastAsia="Calibri" w:hAnsi="Calibri" w:cs="Times New Roman"/>
          <w:sz w:val="22"/>
          <w:szCs w:val="22"/>
          <w:lang w:eastAsia="pl-PL"/>
        </w:rPr>
        <w:t>D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emonstratorze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echnologii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(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E</w:t>
      </w:r>
      <w:r>
        <w:rPr>
          <w:rFonts w:ascii="Calibri" w:eastAsia="Calibri" w:hAnsi="Calibri" w:cs="Times New Roman"/>
          <w:sz w:val="22"/>
          <w:szCs w:val="22"/>
          <w:lang w:eastAsia="pl-PL"/>
        </w:rPr>
        <w:t>tap II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) pozwalających na osiągni</w:t>
      </w:r>
      <w:r w:rsidR="008C2D4D"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cie oczekiwanych założeń </w:t>
      </w:r>
      <w:r w:rsidR="00180C90">
        <w:rPr>
          <w:rFonts w:ascii="Calibri" w:eastAsia="Calibri" w:hAnsi="Calibri" w:cs="Times New Roman"/>
          <w:sz w:val="22"/>
          <w:szCs w:val="22"/>
          <w:lang w:eastAsia="pl-PL"/>
        </w:rPr>
        <w:t>Przedsięwzięcia</w:t>
      </w:r>
      <w:r w:rsidR="008B7532">
        <w:rPr>
          <w:rFonts w:ascii="Calibri" w:eastAsia="Calibri" w:hAnsi="Calibri" w:cs="Times New Roman"/>
          <w:sz w:val="22"/>
          <w:szCs w:val="22"/>
          <w:lang w:eastAsia="pl-PL"/>
        </w:rPr>
        <w:t xml:space="preserve"> oraz spełnienie </w:t>
      </w:r>
      <w:r w:rsidR="000E288D">
        <w:rPr>
          <w:rFonts w:ascii="Calibri" w:eastAsia="Calibri" w:hAnsi="Calibri" w:cs="Times New Roman"/>
          <w:sz w:val="22"/>
          <w:szCs w:val="22"/>
          <w:lang w:eastAsia="pl-PL"/>
        </w:rPr>
        <w:t>Wymagań Obligatoryjnych i Opcjonalnych</w:t>
      </w:r>
      <w:r w:rsidR="009C1E55">
        <w:rPr>
          <w:rFonts w:ascii="Calibri" w:eastAsia="Calibri" w:hAnsi="Calibri" w:cs="Times New Roman"/>
          <w:sz w:val="22"/>
          <w:szCs w:val="22"/>
          <w:lang w:eastAsia="pl-PL"/>
        </w:rPr>
        <w:t xml:space="preserve"> (jeśli dotyczy)</w:t>
      </w:r>
      <w:r w:rsidR="008B7532">
        <w:rPr>
          <w:rFonts w:ascii="Calibri" w:eastAsia="Calibri" w:hAnsi="Calibri" w:cs="Times New Roman"/>
          <w:sz w:val="22"/>
          <w:szCs w:val="22"/>
          <w:lang w:eastAsia="pl-PL"/>
        </w:rPr>
        <w:t xml:space="preserve"> opisanych Załącznikiem nr 1 do Regulaminu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.  </w:t>
      </w:r>
    </w:p>
    <w:p w14:paraId="3D377E5B" w14:textId="77777777" w:rsidR="00451692" w:rsidRPr="00B64DBA" w:rsidRDefault="00451692" w:rsidP="00451692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lastRenderedPageBreak/>
        <w:t>Ocena Wniosków</w:t>
      </w:r>
    </w:p>
    <w:p w14:paraId="1D8D78F1" w14:textId="77777777" w:rsidR="00FF5EC7" w:rsidRDefault="00FF5EC7" w:rsidP="001A0872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FF5EC7">
        <w:rPr>
          <w:rFonts w:ascii="Calibri" w:eastAsia="Calibri" w:hAnsi="Calibri" w:cs="Times New Roman"/>
          <w:sz w:val="22"/>
          <w:szCs w:val="22"/>
          <w:lang w:eastAsia="pl-PL"/>
        </w:rPr>
        <w:t>Złożone przez Wykonawców Wnioski zostaną sprawdzone pod kątem formalnym oraz pod kątem merytorycznym. Ocena formalna złożonych Wniosków będzie prowadzona zgodnie z zasadami przedstawionymi w Regulaminie.</w:t>
      </w:r>
    </w:p>
    <w:p w14:paraId="1EABA9F6" w14:textId="7AD8252D" w:rsidR="00FF5EC7" w:rsidRDefault="00FF5EC7" w:rsidP="00C61D4B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FF5EC7">
        <w:rPr>
          <w:rFonts w:ascii="Calibri" w:eastAsia="Calibri" w:hAnsi="Calibri" w:cs="Times New Roman"/>
          <w:sz w:val="22"/>
          <w:szCs w:val="22"/>
          <w:lang w:eastAsia="pl-PL"/>
        </w:rPr>
        <w:t xml:space="preserve">Po przeprowadzeniu oceny formalnej oraz merytorycznej, Zamawiający przygotuje oraz opublikuje Listę Rankingową Wnioskodawców. Przy ocenie Wniosków Zamawiający będzie weryfikował deklarację spełnienia Wymagań Obligatoryjnych, będzie stosował Kryteria </w:t>
      </w:r>
      <w:r w:rsidR="0089472D">
        <w:rPr>
          <w:rFonts w:ascii="Calibri" w:eastAsia="Calibri" w:hAnsi="Calibri" w:cs="Times New Roman"/>
          <w:sz w:val="22"/>
          <w:szCs w:val="22"/>
          <w:lang w:eastAsia="pl-PL"/>
        </w:rPr>
        <w:t xml:space="preserve">Wymagań Konkursowych </w:t>
      </w:r>
      <w:r w:rsidRPr="00FF5EC7">
        <w:rPr>
          <w:rFonts w:ascii="Calibri" w:eastAsia="Calibri" w:hAnsi="Calibri" w:cs="Times New Roman"/>
          <w:sz w:val="22"/>
          <w:szCs w:val="22"/>
          <w:lang w:eastAsia="pl-PL"/>
        </w:rPr>
        <w:t xml:space="preserve">oraz będzie przyznawał punkty za spełnienie Wymagań Opcjonalnych, oraz za </w:t>
      </w:r>
      <w:r w:rsidR="0089472D">
        <w:rPr>
          <w:rFonts w:ascii="Calibri" w:eastAsia="Calibri" w:hAnsi="Calibri" w:cs="Times New Roman"/>
          <w:sz w:val="22"/>
          <w:szCs w:val="22"/>
          <w:lang w:eastAsia="pl-PL"/>
        </w:rPr>
        <w:t>Wymagania Jakościowe</w:t>
      </w:r>
      <w:r w:rsidRPr="00FF5EC7">
        <w:rPr>
          <w:rFonts w:ascii="Calibri" w:eastAsia="Calibri" w:hAnsi="Calibri" w:cs="Times New Roman"/>
          <w:sz w:val="22"/>
          <w:szCs w:val="22"/>
          <w:lang w:eastAsia="pl-PL"/>
        </w:rPr>
        <w:t xml:space="preserve">. </w:t>
      </w:r>
    </w:p>
    <w:p w14:paraId="5F085047" w14:textId="131F67A9" w:rsidR="00F420BA" w:rsidRPr="00A50C9A" w:rsidRDefault="00570A5A" w:rsidP="00C61D4B">
      <w:pPr>
        <w:spacing w:after="160" w:line="276" w:lineRule="auto"/>
        <w:jc w:val="both"/>
        <w:rPr>
          <w:rStyle w:val="Wyrnienieintensywne"/>
          <w:i w:val="0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Aby uniknąć wszelkich wątpliwości, Zamawiający zaznacza, iż </w:t>
      </w:r>
      <w:r w:rsidR="00696EFC">
        <w:rPr>
          <w:rFonts w:ascii="Calibri" w:eastAsia="Calibri" w:hAnsi="Calibri" w:cs="Times New Roman"/>
          <w:sz w:val="22"/>
          <w:szCs w:val="22"/>
          <w:lang w:eastAsia="pl-PL"/>
        </w:rPr>
        <w:t xml:space="preserve">przedstawiony </w:t>
      </w:r>
      <w:r w:rsidR="00D53968">
        <w:rPr>
          <w:rFonts w:ascii="Calibri" w:eastAsia="Calibri" w:hAnsi="Calibri" w:cs="Times New Roman"/>
          <w:sz w:val="22"/>
          <w:szCs w:val="22"/>
          <w:lang w:eastAsia="pl-PL"/>
        </w:rPr>
        <w:t>w</w:t>
      </w:r>
      <w:r w:rsidR="0035402E">
        <w:rPr>
          <w:rFonts w:ascii="Calibri" w:eastAsia="Calibri" w:hAnsi="Calibri" w:cs="Times New Roman"/>
          <w:sz w:val="22"/>
          <w:szCs w:val="22"/>
          <w:lang w:eastAsia="pl-PL"/>
        </w:rPr>
        <w:t>e Wniosku</w:t>
      </w:r>
      <w:r w:rsidR="00D53968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245F2F">
        <w:rPr>
          <w:rFonts w:ascii="Calibri" w:eastAsia="Calibri" w:hAnsi="Calibri" w:cs="Times New Roman"/>
          <w:sz w:val="22"/>
          <w:szCs w:val="22"/>
          <w:lang w:eastAsia="pl-PL"/>
        </w:rPr>
        <w:t xml:space="preserve">opis koncepcyjny </w:t>
      </w:r>
      <w:r w:rsidR="0035402E">
        <w:rPr>
          <w:rFonts w:ascii="Calibri" w:eastAsia="Calibri" w:hAnsi="Calibri" w:cs="Times New Roman"/>
          <w:sz w:val="22"/>
          <w:szCs w:val="22"/>
          <w:lang w:eastAsia="pl-PL"/>
        </w:rPr>
        <w:t>zaproponowanego</w:t>
      </w:r>
      <w:r w:rsidR="0035402E" w:rsidDel="00570A5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327695">
        <w:rPr>
          <w:rFonts w:ascii="Calibri" w:eastAsia="Calibri" w:hAnsi="Calibri" w:cs="Times New Roman"/>
          <w:sz w:val="22"/>
          <w:szCs w:val="22"/>
          <w:lang w:eastAsia="pl-PL"/>
        </w:rPr>
        <w:t xml:space="preserve">Rozwiązania </w:t>
      </w:r>
      <w:r w:rsidR="0035402E">
        <w:rPr>
          <w:rFonts w:ascii="Calibri" w:eastAsia="Calibri" w:hAnsi="Calibri" w:cs="Times New Roman"/>
          <w:sz w:val="22"/>
          <w:szCs w:val="22"/>
          <w:lang w:eastAsia="pl-PL"/>
        </w:rPr>
        <w:t>dotyczy</w:t>
      </w:r>
      <w:r w:rsidR="00D53968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245F2F">
        <w:rPr>
          <w:rFonts w:ascii="Calibri" w:eastAsia="Calibri" w:hAnsi="Calibri" w:cs="Times New Roman"/>
          <w:sz w:val="22"/>
          <w:szCs w:val="22"/>
          <w:lang w:eastAsia="pl-PL"/>
        </w:rPr>
        <w:t xml:space="preserve">Technologii </w:t>
      </w:r>
      <w:r w:rsidR="00AC36D1">
        <w:rPr>
          <w:rFonts w:ascii="Calibri" w:eastAsia="Calibri" w:hAnsi="Calibri" w:cs="Times New Roman"/>
          <w:sz w:val="22"/>
          <w:szCs w:val="22"/>
          <w:lang w:eastAsia="pl-PL"/>
        </w:rPr>
        <w:t>Oczyszczalni Przyszłości</w:t>
      </w:r>
      <w:r w:rsidR="00245F2F">
        <w:rPr>
          <w:rFonts w:ascii="Calibri" w:eastAsia="Calibri" w:hAnsi="Calibri" w:cs="Times New Roman"/>
          <w:sz w:val="22"/>
          <w:szCs w:val="22"/>
          <w:lang w:eastAsia="pl-PL"/>
        </w:rPr>
        <w:t xml:space="preserve"> i </w:t>
      </w:r>
      <w:r w:rsidR="0035402E">
        <w:rPr>
          <w:rFonts w:ascii="Calibri" w:eastAsia="Calibri" w:hAnsi="Calibri" w:cs="Times New Roman"/>
          <w:sz w:val="22"/>
          <w:szCs w:val="22"/>
          <w:lang w:eastAsia="pl-PL"/>
        </w:rPr>
        <w:t>D</w:t>
      </w:r>
      <w:r w:rsidR="00D53968">
        <w:rPr>
          <w:rFonts w:ascii="Calibri" w:eastAsia="Calibri" w:hAnsi="Calibri" w:cs="Times New Roman"/>
          <w:sz w:val="22"/>
          <w:szCs w:val="22"/>
          <w:lang w:eastAsia="pl-PL"/>
        </w:rPr>
        <w:t xml:space="preserve">emonstratora </w:t>
      </w:r>
      <w:r w:rsidR="0035402E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 w:rsidR="00D53968">
        <w:rPr>
          <w:rFonts w:ascii="Calibri" w:eastAsia="Calibri" w:hAnsi="Calibri" w:cs="Times New Roman"/>
          <w:sz w:val="22"/>
          <w:szCs w:val="22"/>
          <w:lang w:eastAsia="pl-PL"/>
        </w:rPr>
        <w:t>echnologii</w:t>
      </w:r>
      <w:r w:rsidR="0035402E">
        <w:rPr>
          <w:rFonts w:ascii="Calibri" w:eastAsia="Calibri" w:hAnsi="Calibri" w:cs="Times New Roman"/>
          <w:sz w:val="22"/>
          <w:szCs w:val="22"/>
          <w:lang w:eastAsia="pl-PL"/>
        </w:rPr>
        <w:t xml:space="preserve">. </w:t>
      </w:r>
    </w:p>
    <w:p w14:paraId="4318D676" w14:textId="407BDFB2" w:rsidR="0035402E" w:rsidRDefault="00451692" w:rsidP="00451692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Zamawiający będzie oceniał ww. Wn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ioski wg. następujących 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>zasad i K</w:t>
      </w:r>
      <w:r w:rsidR="00ED5206">
        <w:rPr>
          <w:rFonts w:ascii="Calibri" w:eastAsia="Calibri" w:hAnsi="Calibri" w:cs="Times New Roman"/>
          <w:sz w:val="22"/>
          <w:szCs w:val="22"/>
          <w:lang w:eastAsia="pl-PL"/>
        </w:rPr>
        <w:t>ryter</w:t>
      </w:r>
      <w:r w:rsidR="00FB140A">
        <w:rPr>
          <w:rFonts w:ascii="Calibri" w:eastAsia="Calibri" w:hAnsi="Calibri" w:cs="Times New Roman"/>
          <w:sz w:val="22"/>
          <w:szCs w:val="22"/>
          <w:lang w:eastAsia="pl-PL"/>
        </w:rPr>
        <w:t>i</w:t>
      </w:r>
      <w:r w:rsidR="00ED5206">
        <w:rPr>
          <w:rFonts w:ascii="Calibri" w:eastAsia="Calibri" w:hAnsi="Calibri" w:cs="Times New Roman"/>
          <w:sz w:val="22"/>
          <w:szCs w:val="22"/>
          <w:lang w:eastAsia="pl-PL"/>
        </w:rPr>
        <w:t>ów:</w:t>
      </w:r>
    </w:p>
    <w:p w14:paraId="7AFF0D7A" w14:textId="24B50016" w:rsidR="0035402E" w:rsidRPr="0048072C" w:rsidRDefault="00FF5EC7" w:rsidP="0035402E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I. Spełnienie W</w:t>
      </w:r>
      <w:r w:rsidR="00FB140A">
        <w:rPr>
          <w:rFonts w:ascii="Calibri" w:eastAsia="Calibri" w:hAnsi="Calibri" w:cs="Times New Roman"/>
          <w:b/>
          <w:sz w:val="22"/>
          <w:szCs w:val="22"/>
          <w:lang w:eastAsia="pl-PL"/>
        </w:rPr>
        <w:t>ymagań</w:t>
      </w:r>
      <w:r w:rsidR="0035402E"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O</w:t>
      </w:r>
      <w:r w:rsidR="0035402E">
        <w:rPr>
          <w:rFonts w:ascii="Calibri" w:eastAsia="Calibri" w:hAnsi="Calibri" w:cs="Times New Roman"/>
          <w:b/>
          <w:sz w:val="22"/>
          <w:szCs w:val="22"/>
          <w:lang w:eastAsia="pl-PL"/>
        </w:rPr>
        <w:t>bligato</w:t>
      </w:r>
      <w:r w:rsidR="00FB140A">
        <w:rPr>
          <w:rFonts w:ascii="Calibri" w:eastAsia="Calibri" w:hAnsi="Calibri" w:cs="Times New Roman"/>
          <w:b/>
          <w:sz w:val="22"/>
          <w:szCs w:val="22"/>
          <w:lang w:eastAsia="pl-PL"/>
        </w:rPr>
        <w:t>ryjnych</w:t>
      </w:r>
      <w:r w:rsidR="0035402E">
        <w:rPr>
          <w:rFonts w:ascii="Calibri" w:eastAsia="Calibri" w:hAnsi="Calibri" w:cs="Times New Roman"/>
          <w:b/>
          <w:sz w:val="22"/>
          <w:szCs w:val="22"/>
          <w:lang w:eastAsia="pl-PL"/>
        </w:rPr>
        <w:t>:</w:t>
      </w:r>
    </w:p>
    <w:p w14:paraId="6D4BB6F9" w14:textId="0FFC4CB2" w:rsidR="00FD46CB" w:rsidRDefault="00FB140A" w:rsidP="00451692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 ramach oceny merytorycznej, Zamawiający będzie oceniał Wniosek pod kątem </w:t>
      </w:r>
      <w:r w:rsidR="009F4398">
        <w:rPr>
          <w:rFonts w:ascii="Calibri" w:eastAsia="Calibri" w:hAnsi="Calibri" w:cs="Times New Roman"/>
          <w:sz w:val="22"/>
          <w:szCs w:val="22"/>
          <w:lang w:eastAsia="pl-PL"/>
        </w:rPr>
        <w:t xml:space="preserve">deklaracji przez Wykonawcę spełnienia </w:t>
      </w:r>
      <w:r w:rsidR="00FF5EC7">
        <w:rPr>
          <w:rFonts w:ascii="Calibri" w:eastAsia="Calibri" w:hAnsi="Calibri" w:cs="Times New Roman"/>
          <w:sz w:val="22"/>
          <w:szCs w:val="22"/>
          <w:lang w:eastAsia="pl-PL"/>
        </w:rPr>
        <w:t>Wymagań O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bligatoryjnych przez proponowaną we Wniosku </w:t>
      </w:r>
      <w:r w:rsidR="00EE2A25">
        <w:rPr>
          <w:rFonts w:ascii="Calibri" w:eastAsia="Calibri" w:hAnsi="Calibri" w:cs="Times New Roman"/>
          <w:sz w:val="22"/>
          <w:szCs w:val="22"/>
          <w:lang w:eastAsia="pl-PL"/>
        </w:rPr>
        <w:t>T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echnologię </w:t>
      </w:r>
      <w:r w:rsidR="00AC36D1">
        <w:rPr>
          <w:rFonts w:ascii="Calibri" w:eastAsia="Calibri" w:hAnsi="Calibri" w:cs="Times New Roman"/>
          <w:sz w:val="22"/>
          <w:szCs w:val="22"/>
          <w:lang w:eastAsia="pl-PL"/>
        </w:rPr>
        <w:t>Oczyszczalni Przyszłości</w:t>
      </w:r>
      <w:r>
        <w:rPr>
          <w:rFonts w:ascii="Calibri" w:eastAsia="Calibri" w:hAnsi="Calibri" w:cs="Times New Roman"/>
          <w:sz w:val="22"/>
          <w:szCs w:val="22"/>
          <w:lang w:eastAsia="pl-PL"/>
        </w:rPr>
        <w:t>. Ocena spełnienia wymogów obligatoryjnych będzie prowadzona na zasa</w:t>
      </w:r>
      <w:r w:rsidR="009F4398">
        <w:rPr>
          <w:rFonts w:ascii="Calibri" w:eastAsia="Calibri" w:hAnsi="Calibri" w:cs="Times New Roman"/>
          <w:sz w:val="22"/>
          <w:szCs w:val="22"/>
          <w:lang w:eastAsia="pl-PL"/>
        </w:rPr>
        <w:t>dzie „spełniono/nie spełniono”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133DED">
        <w:rPr>
          <w:rFonts w:ascii="Calibri" w:eastAsia="Calibri" w:hAnsi="Calibri" w:cs="Times New Roman"/>
          <w:sz w:val="22"/>
          <w:szCs w:val="22"/>
          <w:lang w:eastAsia="pl-PL"/>
        </w:rPr>
        <w:t xml:space="preserve">na podstawie </w:t>
      </w:r>
      <w:r w:rsidR="00FF5EC7">
        <w:rPr>
          <w:rFonts w:ascii="Calibri" w:eastAsia="Calibri" w:hAnsi="Calibri" w:cs="Times New Roman"/>
          <w:sz w:val="22"/>
          <w:szCs w:val="22"/>
          <w:lang w:eastAsia="pl-PL"/>
        </w:rPr>
        <w:t xml:space="preserve">deklaracji i uzasadnień wskazanych we </w:t>
      </w:r>
      <w:r w:rsidR="00FF5EC7" w:rsidRPr="006D07A4">
        <w:rPr>
          <w:rFonts w:ascii="Calibri" w:eastAsia="Calibri" w:hAnsi="Calibri" w:cs="Times New Roman"/>
          <w:sz w:val="22"/>
          <w:szCs w:val="22"/>
          <w:lang w:eastAsia="pl-PL"/>
        </w:rPr>
        <w:t>Wniosku</w:t>
      </w:r>
      <w:r w:rsidR="00FF5EC7">
        <w:rPr>
          <w:rFonts w:ascii="Calibri" w:eastAsia="Calibri" w:hAnsi="Calibri" w:cs="Times New Roman"/>
          <w:sz w:val="22"/>
          <w:szCs w:val="22"/>
          <w:lang w:eastAsia="pl-PL"/>
        </w:rPr>
        <w:t xml:space="preserve">. </w:t>
      </w:r>
      <w:r w:rsidR="00204293">
        <w:rPr>
          <w:rFonts w:ascii="Calibri" w:eastAsia="Calibri" w:hAnsi="Calibri" w:cs="Times New Roman"/>
          <w:sz w:val="22"/>
          <w:szCs w:val="22"/>
          <w:lang w:eastAsia="pl-PL"/>
        </w:rPr>
        <w:t xml:space="preserve">Zamawiający nie przyznaje punktów za spełnienie </w:t>
      </w:r>
      <w:r w:rsidR="003D324E">
        <w:rPr>
          <w:rFonts w:ascii="Calibri" w:eastAsia="Calibri" w:hAnsi="Calibri" w:cs="Times New Roman"/>
          <w:sz w:val="22"/>
          <w:szCs w:val="22"/>
          <w:lang w:eastAsia="pl-PL"/>
        </w:rPr>
        <w:t>Wymagań O</w:t>
      </w:r>
      <w:r w:rsidR="00133DED">
        <w:rPr>
          <w:rFonts w:ascii="Calibri" w:eastAsia="Calibri" w:hAnsi="Calibri" w:cs="Times New Roman"/>
          <w:sz w:val="22"/>
          <w:szCs w:val="22"/>
          <w:lang w:eastAsia="pl-PL"/>
        </w:rPr>
        <w:t>bligatoryjnych.</w:t>
      </w:r>
    </w:p>
    <w:p w14:paraId="51BA43D9" w14:textId="7B923861" w:rsidR="00D31482" w:rsidRDefault="00D31482" w:rsidP="00D31482">
      <w:pPr>
        <w:pStyle w:val="Legenda"/>
        <w:keepNext/>
      </w:pPr>
      <w:bookmarkStart w:id="1" w:name="_Ref57728892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5473ED">
        <w:rPr>
          <w:noProof/>
        </w:rPr>
        <w:t>1</w:t>
      </w:r>
      <w:r>
        <w:fldChar w:fldCharType="end"/>
      </w:r>
      <w:bookmarkEnd w:id="1"/>
      <w:r>
        <w:t xml:space="preserve">. </w:t>
      </w:r>
      <w:r w:rsidR="00FF5EC7">
        <w:t>Ocena spełnienia W</w:t>
      </w:r>
      <w:r w:rsidR="00133DED">
        <w:t xml:space="preserve">ymagań </w:t>
      </w:r>
      <w:r w:rsidR="00FF5EC7">
        <w:t>O</w:t>
      </w:r>
      <w:r w:rsidR="00133DED">
        <w:t>bligatoryjnych</w:t>
      </w:r>
    </w:p>
    <w:tbl>
      <w:tblPr>
        <w:tblStyle w:val="Tabela-Siatka"/>
        <w:tblW w:w="11062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554"/>
        <w:gridCol w:w="2410"/>
        <w:gridCol w:w="4116"/>
        <w:gridCol w:w="2273"/>
      </w:tblGrid>
      <w:tr w:rsidR="005D6263" w14:paraId="3BD59267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1C9A9418" w14:textId="2D3AA340" w:rsidR="005D6263" w:rsidRPr="002710D6" w:rsidRDefault="005D6263" w:rsidP="00FD46CB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>L.p.</w:t>
            </w:r>
          </w:p>
        </w:tc>
        <w:tc>
          <w:tcPr>
            <w:tcW w:w="1554" w:type="dxa"/>
            <w:shd w:val="clear" w:color="auto" w:fill="C5E0B3" w:themeFill="accent6" w:themeFillTint="66"/>
            <w:vAlign w:val="center"/>
          </w:tcPr>
          <w:p w14:paraId="71302A0B" w14:textId="08D5EEA4" w:rsidR="005D6263" w:rsidRPr="002710D6" w:rsidRDefault="005D6263" w:rsidP="005D6263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Kategoria</w:t>
            </w:r>
          </w:p>
        </w:tc>
        <w:tc>
          <w:tcPr>
            <w:tcW w:w="2410" w:type="dxa"/>
            <w:shd w:val="clear" w:color="auto" w:fill="C5E0B3" w:themeFill="accent6" w:themeFillTint="66"/>
          </w:tcPr>
          <w:p w14:paraId="0F5A4886" w14:textId="2C49DF02" w:rsidR="005D6263" w:rsidRPr="002710D6" w:rsidRDefault="005D6263" w:rsidP="00133DED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Nazwa </w:t>
            </w:r>
            <w:r w:rsidR="00C77AC2">
              <w:rPr>
                <w:rFonts w:eastAsia="Calibri"/>
                <w:szCs w:val="22"/>
              </w:rPr>
              <w:t>Wymagania Obligatoryjnego</w:t>
            </w:r>
          </w:p>
        </w:tc>
        <w:tc>
          <w:tcPr>
            <w:tcW w:w="4116" w:type="dxa"/>
            <w:shd w:val="clear" w:color="auto" w:fill="C5E0B3" w:themeFill="accent6" w:themeFillTint="66"/>
            <w:vAlign w:val="center"/>
          </w:tcPr>
          <w:p w14:paraId="5FC9D338" w14:textId="108A0FDF" w:rsidR="005D6263" w:rsidRPr="002710D6" w:rsidRDefault="005D6263" w:rsidP="00133DED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 xml:space="preserve">Sposób </w:t>
            </w:r>
            <w:r w:rsidR="00D31482">
              <w:rPr>
                <w:rFonts w:eastAsia="Calibri"/>
                <w:szCs w:val="22"/>
              </w:rPr>
              <w:t>oceny</w:t>
            </w:r>
            <w:r w:rsidR="00133DED">
              <w:rPr>
                <w:rFonts w:eastAsia="Calibri"/>
                <w:szCs w:val="22"/>
              </w:rPr>
              <w:t xml:space="preserve"> spełnienia </w:t>
            </w:r>
            <w:r w:rsidR="00C77AC2">
              <w:rPr>
                <w:rFonts w:eastAsia="Calibri"/>
                <w:szCs w:val="22"/>
              </w:rPr>
              <w:t>Wymagania Obligatoryjnego</w:t>
            </w:r>
          </w:p>
        </w:tc>
        <w:tc>
          <w:tcPr>
            <w:tcW w:w="2273" w:type="dxa"/>
            <w:shd w:val="clear" w:color="auto" w:fill="C5E0B3" w:themeFill="accent6" w:themeFillTint="66"/>
            <w:vAlign w:val="center"/>
          </w:tcPr>
          <w:p w14:paraId="5CB8E27C" w14:textId="3CA4F3EA" w:rsidR="005D6263" w:rsidRPr="002710D6" w:rsidRDefault="005D6263" w:rsidP="00FD46CB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>Sposób oceny</w:t>
            </w:r>
          </w:p>
        </w:tc>
      </w:tr>
      <w:tr w:rsidR="00AC36D1" w14:paraId="2A97946D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B5E4DB7" w14:textId="77777777" w:rsidR="00AC36D1" w:rsidRPr="00E153ED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BD82638" w14:textId="0BC41E1B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Technologia</w:t>
            </w:r>
          </w:p>
        </w:tc>
        <w:tc>
          <w:tcPr>
            <w:tcW w:w="2410" w:type="dxa"/>
          </w:tcPr>
          <w:p w14:paraId="41B014F4" w14:textId="54558273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Jakość oczyszczonych ścieków odprowadzanych do odbiornika</w:t>
            </w:r>
          </w:p>
        </w:tc>
        <w:tc>
          <w:tcPr>
            <w:tcW w:w="4116" w:type="dxa"/>
          </w:tcPr>
          <w:p w14:paraId="71A58BD6" w14:textId="268A3AF4" w:rsidR="00AC36D1" w:rsidRPr="009F0864" w:rsidRDefault="00AC36D1" w:rsidP="00AC36D1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</w:t>
            </w:r>
            <w:r w:rsidR="00FF5EC7">
              <w:rPr>
                <w:rFonts w:eastAsia="Calibri"/>
              </w:rPr>
              <w:t>e</w:t>
            </w:r>
            <w:r>
              <w:rPr>
                <w:rFonts w:eastAsia="Calibri"/>
              </w:rPr>
              <w:t xml:space="preserve"> Wn</w:t>
            </w:r>
            <w:r w:rsidR="00FF5EC7">
              <w:rPr>
                <w:rFonts w:eastAsia="Calibri"/>
              </w:rPr>
              <w:t>iosku zadeklarował, że spełnia Wymaganie O</w:t>
            </w:r>
            <w:r>
              <w:rPr>
                <w:rFonts w:eastAsia="Calibri"/>
              </w:rPr>
              <w:t>bligatoryjne, oraz przedstawił w jaki sposób zostanie ono spełnione.</w:t>
            </w:r>
          </w:p>
          <w:p w14:paraId="6E3F09C8" w14:textId="2A97251D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3673CE3" w14:textId="48957790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3344B64B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A4B7F50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D5FE9A4" w14:textId="461E8619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Technologia</w:t>
            </w:r>
          </w:p>
        </w:tc>
        <w:tc>
          <w:tcPr>
            <w:tcW w:w="2410" w:type="dxa"/>
          </w:tcPr>
          <w:p w14:paraId="439320A7" w14:textId="7A5E7E5D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Jakość odzyskanej wody</w:t>
            </w:r>
          </w:p>
        </w:tc>
        <w:tc>
          <w:tcPr>
            <w:tcW w:w="4116" w:type="dxa"/>
          </w:tcPr>
          <w:p w14:paraId="5DC4A3D7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7E588BF8" w14:textId="678076EF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5FE991D" w14:textId="3E22294D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6480CD54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9E602BD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803F795" w14:textId="4DDD2EF3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Technologia</w:t>
            </w:r>
          </w:p>
        </w:tc>
        <w:tc>
          <w:tcPr>
            <w:tcW w:w="2410" w:type="dxa"/>
          </w:tcPr>
          <w:p w14:paraId="0B3DF0B0" w14:textId="0A6F10EE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Usuwanie mikrozanieczyszczeń z wody i osadów</w:t>
            </w:r>
          </w:p>
        </w:tc>
        <w:tc>
          <w:tcPr>
            <w:tcW w:w="4116" w:type="dxa"/>
          </w:tcPr>
          <w:p w14:paraId="49CF79F4" w14:textId="2EBFC00A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62475671" w14:textId="7CBF1682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5CC2A54" w14:textId="3F974C42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0C06C287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334110F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F7F4310" w14:textId="4912C7AE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Technologia</w:t>
            </w:r>
          </w:p>
        </w:tc>
        <w:tc>
          <w:tcPr>
            <w:tcW w:w="2410" w:type="dxa"/>
          </w:tcPr>
          <w:p w14:paraId="003CBC1F" w14:textId="74048829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Jakość zagospodarowanych osadów</w:t>
            </w:r>
          </w:p>
        </w:tc>
        <w:tc>
          <w:tcPr>
            <w:tcW w:w="4116" w:type="dxa"/>
          </w:tcPr>
          <w:p w14:paraId="6581F175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350995C1" w14:textId="4138ACF1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BC2D233" w14:textId="2A555F49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22BD8629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39F80E7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92101B9" w14:textId="2F20D959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Technologia</w:t>
            </w:r>
          </w:p>
        </w:tc>
        <w:tc>
          <w:tcPr>
            <w:tcW w:w="2410" w:type="dxa"/>
          </w:tcPr>
          <w:p w14:paraId="624BEDF2" w14:textId="7F123684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Odzysk substancji biogennych</w:t>
            </w:r>
          </w:p>
        </w:tc>
        <w:tc>
          <w:tcPr>
            <w:tcW w:w="4116" w:type="dxa"/>
          </w:tcPr>
          <w:p w14:paraId="13C1FB8D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15F451A8" w14:textId="54BDF54D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8ED4D5B" w14:textId="28354F29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403F4AC0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2BB4571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1563E3C9" w14:textId="5240BC06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Technologia</w:t>
            </w:r>
          </w:p>
        </w:tc>
        <w:tc>
          <w:tcPr>
            <w:tcW w:w="2410" w:type="dxa"/>
          </w:tcPr>
          <w:p w14:paraId="34264081" w14:textId="1C79B582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Skalowalność</w:t>
            </w:r>
          </w:p>
        </w:tc>
        <w:tc>
          <w:tcPr>
            <w:tcW w:w="4116" w:type="dxa"/>
          </w:tcPr>
          <w:p w14:paraId="79DB9D6D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3A856E54" w14:textId="6489450D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BE661B6" w14:textId="202A90FE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7DF58BE5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F2C48EC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40F6717B" w14:textId="0196F321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496C5D2A" w14:textId="1B8F9E87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 xml:space="preserve">Odzysk energii </w:t>
            </w:r>
            <w:r w:rsidR="00BF0118">
              <w:rPr>
                <w:b/>
              </w:rPr>
              <w:t>lub</w:t>
            </w:r>
            <w:r w:rsidRPr="00AC36D1">
              <w:rPr>
                <w:b/>
              </w:rPr>
              <w:t xml:space="preserve"> energooszczędność procesów technologicznych</w:t>
            </w:r>
          </w:p>
        </w:tc>
        <w:tc>
          <w:tcPr>
            <w:tcW w:w="4116" w:type="dxa"/>
          </w:tcPr>
          <w:p w14:paraId="5BB4CAA8" w14:textId="7939ADDF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5D3EFA29" w14:textId="0F67ED19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40FD1EE" w14:textId="1C09237D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273F4FDF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8286B70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41AEAD23" w14:textId="29160FBC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6534DE85" w14:textId="48D6BCC4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 xml:space="preserve">Odzysk wody i jej wtórne wykorzystanie </w:t>
            </w:r>
          </w:p>
        </w:tc>
        <w:tc>
          <w:tcPr>
            <w:tcW w:w="4116" w:type="dxa"/>
          </w:tcPr>
          <w:p w14:paraId="221FFA7E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3849871B" w14:textId="6DDF7601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7D0FB22" w14:textId="25A32344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1BC61080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BA281C5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14591DEA" w14:textId="3C631B9B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39DD4817" w14:textId="0CB3F12B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Zagospodarowanie osadów ściekowych</w:t>
            </w:r>
          </w:p>
        </w:tc>
        <w:tc>
          <w:tcPr>
            <w:tcW w:w="4116" w:type="dxa"/>
          </w:tcPr>
          <w:p w14:paraId="2CA923C7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79236907" w14:textId="0BC8AF01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E81271B" w14:textId="0CACDFED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7CCF2DF5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DCFC1D3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264BB975" w14:textId="6B2DE9F0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42169672" w14:textId="23C2F886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Bezodorowość</w:t>
            </w:r>
          </w:p>
        </w:tc>
        <w:tc>
          <w:tcPr>
            <w:tcW w:w="4116" w:type="dxa"/>
          </w:tcPr>
          <w:p w14:paraId="77965E30" w14:textId="46FB7390" w:rsidR="00AC36D1" w:rsidRPr="00FF5EC7" w:rsidRDefault="00FF5EC7" w:rsidP="00AC36D1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</w:tc>
        <w:tc>
          <w:tcPr>
            <w:tcW w:w="2273" w:type="dxa"/>
          </w:tcPr>
          <w:p w14:paraId="5EA86247" w14:textId="5F174A28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3583BE93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1A3F926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2A99F388" w14:textId="65E895E0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6F20823E" w14:textId="468E27D4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Ograniczenie emisji i ochrona przed hałasem</w:t>
            </w:r>
          </w:p>
        </w:tc>
        <w:tc>
          <w:tcPr>
            <w:tcW w:w="4116" w:type="dxa"/>
          </w:tcPr>
          <w:p w14:paraId="19FE8E73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4D317C8F" w14:textId="1C1F2CD2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E84537C" w14:textId="308E62A6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4E35E4E3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3814510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1143366E" w14:textId="0C94B8D8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5A8BD59A" w14:textId="20E08D02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 xml:space="preserve">Bezpieczeństwo - zapewnienie standardów bhp i ppoż. </w:t>
            </w:r>
          </w:p>
        </w:tc>
        <w:tc>
          <w:tcPr>
            <w:tcW w:w="4116" w:type="dxa"/>
          </w:tcPr>
          <w:p w14:paraId="70128763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418E6543" w14:textId="59B9E3C3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ECF9FE6" w14:textId="616B4275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7AE6DE22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158CEB3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26FE8E7B" w14:textId="2C48C29E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0EACDC47" w14:textId="1DB6B339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Niezawodność procesu</w:t>
            </w:r>
          </w:p>
        </w:tc>
        <w:tc>
          <w:tcPr>
            <w:tcW w:w="4116" w:type="dxa"/>
          </w:tcPr>
          <w:p w14:paraId="553C03D7" w14:textId="3ADE0E52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188B503C" w14:textId="6BEECAEC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3391C95E" w14:textId="6AE17FA2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766B003E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3902538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BF0B1A9" w14:textId="5E64D90D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2BDC4B7B" w14:textId="1EC86DF7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Redundancja urządzeń</w:t>
            </w:r>
          </w:p>
        </w:tc>
        <w:tc>
          <w:tcPr>
            <w:tcW w:w="4116" w:type="dxa"/>
          </w:tcPr>
          <w:p w14:paraId="52335879" w14:textId="7777777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3D48722B" w14:textId="7DC9A91E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1F50B636" w14:textId="67EA50BA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33B2DF45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DE7713C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2EFFC16" w14:textId="53D4568C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2BA6CA69" w14:textId="3B196EF5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System sterowania i kontroli procesu</w:t>
            </w:r>
          </w:p>
        </w:tc>
        <w:tc>
          <w:tcPr>
            <w:tcW w:w="4116" w:type="dxa"/>
          </w:tcPr>
          <w:p w14:paraId="30C50345" w14:textId="52E0E668" w:rsidR="00AC36D1" w:rsidRDefault="00FF5EC7" w:rsidP="00AC36D1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  <w:p w14:paraId="38AFDFA2" w14:textId="44FCC958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E231A40" w14:textId="23107B9D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64B77BE0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4B20E13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7DD2D181" w14:textId="17E6D0B2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1BBC4391" w14:textId="2B5B32E8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Infrastruktura drogowa</w:t>
            </w:r>
          </w:p>
        </w:tc>
        <w:tc>
          <w:tcPr>
            <w:tcW w:w="4116" w:type="dxa"/>
          </w:tcPr>
          <w:p w14:paraId="1765B55A" w14:textId="2F122386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2078D557" w14:textId="7A4A8CF5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69D1EE8" w14:textId="4A62ECF5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5EB12B1C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EB23F9B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773F0E5F" w14:textId="39D4993E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49175663" w14:textId="40E02521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Ogrodzenie</w:t>
            </w:r>
          </w:p>
        </w:tc>
        <w:tc>
          <w:tcPr>
            <w:tcW w:w="4116" w:type="dxa"/>
          </w:tcPr>
          <w:p w14:paraId="7CB06774" w14:textId="1B7600D7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1F59E1D1" w14:textId="18AD9C69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638DE33" w14:textId="50295250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45CBA2F6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09F4636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9557BA1" w14:textId="18BD7D97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3F74AC8D" w14:textId="4C65A14E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 xml:space="preserve">Oświetlenie </w:t>
            </w:r>
          </w:p>
        </w:tc>
        <w:tc>
          <w:tcPr>
            <w:tcW w:w="4116" w:type="dxa"/>
          </w:tcPr>
          <w:p w14:paraId="3F8DE20C" w14:textId="05105DA6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7A0C67A0" w14:textId="51D4FE89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8F04D20" w14:textId="5C47A2B3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6040AA37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B324FAE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4427A140" w14:textId="3D133923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3F61E253" w14:textId="4B8B9C9A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Monitoring</w:t>
            </w:r>
          </w:p>
        </w:tc>
        <w:tc>
          <w:tcPr>
            <w:tcW w:w="4116" w:type="dxa"/>
          </w:tcPr>
          <w:p w14:paraId="6ACCB8EB" w14:textId="24424670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29346E55" w14:textId="74AB9AC1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B798719" w14:textId="43398C7C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495C1D7D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F2F6859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8C30967" w14:textId="16881F28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1D4CA3EA" w14:textId="07E4A0F4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Uruchomienie i przekazanie demonstratora</w:t>
            </w:r>
          </w:p>
        </w:tc>
        <w:tc>
          <w:tcPr>
            <w:tcW w:w="4116" w:type="dxa"/>
          </w:tcPr>
          <w:p w14:paraId="64CD5F3F" w14:textId="45863B22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20390647" w14:textId="0FA01A17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6B28319" w14:textId="11CF5AA0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6A015517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E0240B9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779AC63" w14:textId="2A4E91F3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61D707C3" w14:textId="3108BD63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Serwis gwarancyjny</w:t>
            </w:r>
          </w:p>
        </w:tc>
        <w:tc>
          <w:tcPr>
            <w:tcW w:w="4116" w:type="dxa"/>
          </w:tcPr>
          <w:p w14:paraId="38BE09AF" w14:textId="606E95CE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1151ADB7" w14:textId="6037ED99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5821236" w14:textId="5AD45CFA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715B1993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4311574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5A10D0FD" w14:textId="033B4F4F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522E6F8C" w14:textId="5C99EACB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Serwis techniczny</w:t>
            </w:r>
          </w:p>
        </w:tc>
        <w:tc>
          <w:tcPr>
            <w:tcW w:w="4116" w:type="dxa"/>
          </w:tcPr>
          <w:p w14:paraId="214387DA" w14:textId="2E44742C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5A7A2E71" w14:textId="15DC1115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1C548410" w14:textId="336DD49E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08E51A20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4BADAEB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F6D6154" w14:textId="57238414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523BCC4D" w14:textId="6C92919F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Nadzór technologiczny</w:t>
            </w:r>
          </w:p>
        </w:tc>
        <w:tc>
          <w:tcPr>
            <w:tcW w:w="4116" w:type="dxa"/>
          </w:tcPr>
          <w:p w14:paraId="43172717" w14:textId="4ACED292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5B197851" w14:textId="2E525365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B29AD2A" w14:textId="026FDF83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1D5F540D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B69DD4E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75BDE45" w14:textId="0E6A9F12" w:rsidR="00AC36D1" w:rsidRPr="00AC36D1" w:rsidRDefault="00AC36D1" w:rsidP="00AC36D1">
            <w:pPr>
              <w:spacing w:after="160" w:line="259" w:lineRule="auto"/>
              <w:rPr>
                <w:b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6A6AA3E1" w14:textId="61EEFB1E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Szkolenie</w:t>
            </w:r>
          </w:p>
        </w:tc>
        <w:tc>
          <w:tcPr>
            <w:tcW w:w="4116" w:type="dxa"/>
          </w:tcPr>
          <w:p w14:paraId="639EBE32" w14:textId="369E3004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181DCC07" w14:textId="77777777" w:rsidR="00AC36D1" w:rsidRPr="00CD318D" w:rsidRDefault="00AC36D1" w:rsidP="00AC36D1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A28E17D" w14:textId="667C2471" w:rsidR="00AC36D1" w:rsidRPr="00A027C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1A87FEC3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B4B0AA4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8E4194E" w14:textId="1D278772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Demonstrator</w:t>
            </w:r>
          </w:p>
        </w:tc>
        <w:tc>
          <w:tcPr>
            <w:tcW w:w="2410" w:type="dxa"/>
          </w:tcPr>
          <w:p w14:paraId="11ABBC7A" w14:textId="2EE5A6A9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Instrukcje</w:t>
            </w:r>
          </w:p>
        </w:tc>
        <w:tc>
          <w:tcPr>
            <w:tcW w:w="4116" w:type="dxa"/>
          </w:tcPr>
          <w:p w14:paraId="034FE287" w14:textId="0F377362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046A4075" w14:textId="70085A08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B377B74" w14:textId="18DE68DA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030C0067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DFF7E70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DA247EF" w14:textId="5AB05C45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Prace badawczo-rozwojowe</w:t>
            </w:r>
          </w:p>
        </w:tc>
        <w:tc>
          <w:tcPr>
            <w:tcW w:w="2410" w:type="dxa"/>
          </w:tcPr>
          <w:p w14:paraId="15AE6CF9" w14:textId="6FC16394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 xml:space="preserve">Lokalizacja </w:t>
            </w:r>
            <w:r w:rsidR="00653019">
              <w:rPr>
                <w:b/>
              </w:rPr>
              <w:t xml:space="preserve">Prac B+R </w:t>
            </w:r>
          </w:p>
        </w:tc>
        <w:tc>
          <w:tcPr>
            <w:tcW w:w="4116" w:type="dxa"/>
          </w:tcPr>
          <w:p w14:paraId="10F8506C" w14:textId="2D7B2A7D" w:rsidR="00FF5EC7" w:rsidRPr="009F0864" w:rsidRDefault="00FF5EC7" w:rsidP="00FF5EC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Obligatoryjne.</w:t>
            </w:r>
          </w:p>
          <w:p w14:paraId="5F975B6E" w14:textId="3D0CAB0C" w:rsidR="00AC36D1" w:rsidRDefault="00AC36D1" w:rsidP="00AC36D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C9B7608" w14:textId="0AB7FDBD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C36D1" w14:paraId="14BD808B" w14:textId="77777777" w:rsidTr="00404106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A65A219" w14:textId="77777777" w:rsidR="00AC36D1" w:rsidRDefault="00AC36D1" w:rsidP="009A66E1">
            <w:pPr>
              <w:pStyle w:val="Akapitzlist"/>
              <w:numPr>
                <w:ilvl w:val="1"/>
                <w:numId w:val="29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8088FFF" w14:textId="3BCB8CF6" w:rsidR="00AC36D1" w:rsidRPr="00AC36D1" w:rsidRDefault="00AC36D1" w:rsidP="00AC36D1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AC36D1">
              <w:rPr>
                <w:b/>
              </w:rPr>
              <w:t>Produkty dla opracowanych technologii</w:t>
            </w:r>
          </w:p>
        </w:tc>
        <w:tc>
          <w:tcPr>
            <w:tcW w:w="2410" w:type="dxa"/>
          </w:tcPr>
          <w:p w14:paraId="4B88E73A" w14:textId="0A8F4906" w:rsidR="00AC36D1" w:rsidRPr="00AC36D1" w:rsidRDefault="00AC36D1" w:rsidP="00AC36D1">
            <w:pPr>
              <w:rPr>
                <w:b/>
              </w:rPr>
            </w:pPr>
            <w:r w:rsidRPr="00AC36D1">
              <w:rPr>
                <w:b/>
              </w:rPr>
              <w:t>Certyfikaty i pozwolenia</w:t>
            </w:r>
          </w:p>
        </w:tc>
        <w:tc>
          <w:tcPr>
            <w:tcW w:w="4116" w:type="dxa"/>
          </w:tcPr>
          <w:p w14:paraId="5E1B81BF" w14:textId="26834475" w:rsidR="00AC36D1" w:rsidRPr="00275C0C" w:rsidRDefault="00275C0C" w:rsidP="00AC36D1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>amawiający dokona weryfikacji, czy Wykonawca we Wniosku zadeklarował, że spełnia Wymaganie Obligatoryjne, oraz przedstawił w jaki sposób zostanie ono spełnione.</w:t>
            </w:r>
          </w:p>
        </w:tc>
        <w:tc>
          <w:tcPr>
            <w:tcW w:w="2273" w:type="dxa"/>
          </w:tcPr>
          <w:p w14:paraId="604D68E2" w14:textId="4F8DE1A6" w:rsidR="00AC36D1" w:rsidRPr="00C43370" w:rsidRDefault="00AC36D1" w:rsidP="00AC36D1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</w:tbl>
    <w:p w14:paraId="486C01FB" w14:textId="18D9A565" w:rsidR="00FD46CB" w:rsidRDefault="00FD46CB" w:rsidP="00451692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6B72FE12" w14:textId="77777777" w:rsidR="00A751A8" w:rsidRDefault="00A751A8" w:rsidP="00A751A8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192EDC">
        <w:rPr>
          <w:rFonts w:ascii="Calibri" w:eastAsia="Calibri" w:hAnsi="Calibri" w:cs="Times New Roman"/>
          <w:sz w:val="22"/>
          <w:szCs w:val="22"/>
          <w:lang w:eastAsia="pl-PL"/>
        </w:rPr>
        <w:t>Dodatkowo, Zamawiający dokona oceny na zasadzie „złożono/nie złożono”, czy Wnioskodawca opisał we Wniosku</w:t>
      </w:r>
      <w:r>
        <w:rPr>
          <w:rFonts w:ascii="Calibri" w:eastAsia="Calibri" w:hAnsi="Calibri" w:cs="Times New Roman"/>
          <w:sz w:val="22"/>
          <w:szCs w:val="22"/>
          <w:lang w:eastAsia="pl-PL"/>
        </w:rPr>
        <w:t>:</w:t>
      </w:r>
    </w:p>
    <w:p w14:paraId="4187A735" w14:textId="691609FE" w:rsidR="00A751A8" w:rsidRDefault="00A751A8" w:rsidP="009A66E1">
      <w:pPr>
        <w:pStyle w:val="Akapitzlist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A751A8">
        <w:rPr>
          <w:rFonts w:ascii="Calibri" w:eastAsia="Calibri" w:hAnsi="Calibri" w:cs="Times New Roman"/>
          <w:sz w:val="22"/>
          <w:szCs w:val="22"/>
          <w:lang w:eastAsia="pl-PL"/>
        </w:rPr>
        <w:t xml:space="preserve">Harmonogram Rzeczowo-Finansowy dla Etapu I i Etapu II, uwzględniający cele badawcze, Zadania Badawcze z wyceną oraz z odpowiadającymi Zadaniom Badawczym Kamieniami Milowymi, oraz harmonogram wypłat </w:t>
      </w:r>
      <w:r w:rsidR="00BF0118">
        <w:rPr>
          <w:rFonts w:ascii="Calibri" w:eastAsia="Calibri" w:hAnsi="Calibri" w:cs="Times New Roman"/>
          <w:sz w:val="22"/>
          <w:szCs w:val="22"/>
          <w:lang w:eastAsia="pl-PL"/>
        </w:rPr>
        <w:t>Z</w:t>
      </w:r>
      <w:r w:rsidR="00BF0118" w:rsidRPr="00A751A8">
        <w:rPr>
          <w:rFonts w:ascii="Calibri" w:eastAsia="Calibri" w:hAnsi="Calibri" w:cs="Times New Roman"/>
          <w:sz w:val="22"/>
          <w:szCs w:val="22"/>
          <w:lang w:eastAsia="pl-PL"/>
        </w:rPr>
        <w:t xml:space="preserve">aliczek </w:t>
      </w:r>
      <w:r w:rsidRPr="00A751A8">
        <w:rPr>
          <w:rFonts w:ascii="Calibri" w:eastAsia="Calibri" w:hAnsi="Calibri" w:cs="Times New Roman"/>
          <w:sz w:val="22"/>
          <w:szCs w:val="22"/>
          <w:lang w:eastAsia="pl-PL"/>
        </w:rPr>
        <w:t>(jeśli dotyczy).</w:t>
      </w:r>
    </w:p>
    <w:p w14:paraId="2FA134A4" w14:textId="0D8A3E67" w:rsidR="00A751A8" w:rsidRDefault="00A751A8" w:rsidP="009A66E1">
      <w:pPr>
        <w:pStyle w:val="Akapitzlist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Odzysk Energii </w:t>
      </w:r>
      <w:r w:rsidR="00BF0118">
        <w:rPr>
          <w:rFonts w:ascii="Calibri" w:eastAsia="Calibri" w:hAnsi="Calibri" w:cs="Times New Roman"/>
          <w:sz w:val="22"/>
          <w:szCs w:val="22"/>
          <w:lang w:eastAsia="pl-PL"/>
        </w:rPr>
        <w:t>lub</w:t>
      </w:r>
      <w:r w:rsidRPr="00A751A8">
        <w:rPr>
          <w:rFonts w:ascii="Calibri" w:eastAsia="Calibri" w:hAnsi="Calibri" w:cs="Times New Roman"/>
          <w:sz w:val="22"/>
          <w:szCs w:val="22"/>
          <w:lang w:eastAsia="pl-PL"/>
        </w:rPr>
        <w:t xml:space="preserve"> energooszczędność procesów technologicznych</w:t>
      </w:r>
      <w:r w:rsidR="00BF0118">
        <w:rPr>
          <w:rFonts w:ascii="Calibri" w:eastAsia="Calibri" w:hAnsi="Calibri" w:cs="Times New Roman"/>
          <w:sz w:val="22"/>
          <w:szCs w:val="22"/>
          <w:lang w:eastAsia="pl-PL"/>
        </w:rPr>
        <w:t>,</w:t>
      </w:r>
    </w:p>
    <w:p w14:paraId="75078871" w14:textId="2BD1B210" w:rsidR="00A751A8" w:rsidRPr="00A751A8" w:rsidRDefault="00A751A8" w:rsidP="009A66E1">
      <w:pPr>
        <w:pStyle w:val="Akapitzlist"/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>Bezodorowość</w:t>
      </w:r>
      <w:r w:rsidR="00BF0118">
        <w:rPr>
          <w:rFonts w:ascii="Calibri" w:eastAsia="Calibri" w:hAnsi="Calibri" w:cs="Times New Roman"/>
          <w:sz w:val="22"/>
          <w:szCs w:val="22"/>
          <w:lang w:eastAsia="pl-PL"/>
        </w:rPr>
        <w:t>.</w:t>
      </w:r>
    </w:p>
    <w:p w14:paraId="27A74255" w14:textId="4753A903" w:rsidR="00A83970" w:rsidRDefault="00A83970" w:rsidP="00A83970">
      <w:pPr>
        <w:pStyle w:val="Legenda"/>
        <w:keepNext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="009B257B"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. </w:t>
      </w:r>
      <w:r w:rsidR="00A751A8">
        <w:rPr>
          <w:rFonts w:ascii="Calibri" w:eastAsia="Calibri" w:hAnsi="Calibri" w:cs="Times New Roman"/>
          <w:b/>
          <w:sz w:val="22"/>
          <w:szCs w:val="22"/>
          <w:lang w:eastAsia="pl-PL"/>
        </w:rPr>
        <w:t>Ocena spełnienia Wymagań O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pcjonalnych</w:t>
      </w:r>
    </w:p>
    <w:p w14:paraId="56A88960" w14:textId="13DB5557" w:rsidR="00A83970" w:rsidRDefault="00A83970" w:rsidP="01D772CA">
      <w:pPr>
        <w:jc w:val="both"/>
        <w:rPr>
          <w:sz w:val="22"/>
          <w:szCs w:val="22"/>
        </w:rPr>
      </w:pPr>
      <w:r w:rsidRPr="01D772CA">
        <w:rPr>
          <w:sz w:val="22"/>
          <w:szCs w:val="22"/>
        </w:rPr>
        <w:t>Zamawiający po przeprowadzeniu o</w:t>
      </w:r>
      <w:r w:rsidR="00A751A8" w:rsidRPr="01D772CA">
        <w:rPr>
          <w:sz w:val="22"/>
          <w:szCs w:val="22"/>
        </w:rPr>
        <w:t>ceny Wniosku pod kątem Wymagań O</w:t>
      </w:r>
      <w:r w:rsidRPr="01D772CA">
        <w:rPr>
          <w:sz w:val="22"/>
          <w:szCs w:val="22"/>
        </w:rPr>
        <w:t xml:space="preserve">bligatoryjnych, </w:t>
      </w:r>
      <w:r w:rsidR="7D3C5321" w:rsidRPr="01D772CA">
        <w:rPr>
          <w:sz w:val="22"/>
          <w:szCs w:val="22"/>
        </w:rPr>
        <w:t>sprawdzi,</w:t>
      </w:r>
      <w:r w:rsidRPr="01D772CA">
        <w:rPr>
          <w:sz w:val="22"/>
          <w:szCs w:val="22"/>
        </w:rPr>
        <w:t xml:space="preserve"> czy Wniosk</w:t>
      </w:r>
      <w:r w:rsidR="009B257B" w:rsidRPr="01D772CA">
        <w:rPr>
          <w:sz w:val="22"/>
          <w:szCs w:val="22"/>
        </w:rPr>
        <w:t>odawca zadeklarował spełnienie Wymagań O</w:t>
      </w:r>
      <w:r w:rsidRPr="01D772CA">
        <w:rPr>
          <w:sz w:val="22"/>
          <w:szCs w:val="22"/>
        </w:rPr>
        <w:t>pcjonalnych. W p</w:t>
      </w:r>
      <w:r w:rsidR="009B257B" w:rsidRPr="01D772CA">
        <w:rPr>
          <w:sz w:val="22"/>
          <w:szCs w:val="22"/>
        </w:rPr>
        <w:t>rzypadku deklaracji spełnienia Wymagań O</w:t>
      </w:r>
      <w:r w:rsidRPr="01D772CA">
        <w:rPr>
          <w:sz w:val="22"/>
          <w:szCs w:val="22"/>
        </w:rPr>
        <w:t>pcjonalnych i przedstawieniu zał</w:t>
      </w:r>
      <w:r w:rsidR="009B257B" w:rsidRPr="01D772CA">
        <w:rPr>
          <w:sz w:val="22"/>
          <w:szCs w:val="22"/>
        </w:rPr>
        <w:t>ożeń, w jaki sposób zostaną te W</w:t>
      </w:r>
      <w:r w:rsidRPr="01D772CA">
        <w:rPr>
          <w:sz w:val="22"/>
          <w:szCs w:val="22"/>
        </w:rPr>
        <w:t xml:space="preserve">ymagania spełnione, Wnioskodawcy zostaną przyznane punkty zgodnie z Tabelą 2. Maksymalna liczba punktów do uzyskania w ramach spełnienia </w:t>
      </w:r>
      <w:r w:rsidR="001F1A99">
        <w:rPr>
          <w:sz w:val="22"/>
          <w:szCs w:val="22"/>
        </w:rPr>
        <w:t>W</w:t>
      </w:r>
      <w:r w:rsidR="001F1A99" w:rsidRPr="01D772CA">
        <w:rPr>
          <w:sz w:val="22"/>
          <w:szCs w:val="22"/>
        </w:rPr>
        <w:t xml:space="preserve">ymagań </w:t>
      </w:r>
      <w:r w:rsidR="001F1A99">
        <w:rPr>
          <w:sz w:val="22"/>
          <w:szCs w:val="22"/>
        </w:rPr>
        <w:t>O</w:t>
      </w:r>
      <w:r w:rsidR="001F1A99" w:rsidRPr="01D772CA">
        <w:rPr>
          <w:sz w:val="22"/>
          <w:szCs w:val="22"/>
        </w:rPr>
        <w:t xml:space="preserve">pcjonalnych </w:t>
      </w:r>
      <w:r w:rsidRPr="01D772CA">
        <w:rPr>
          <w:sz w:val="22"/>
          <w:szCs w:val="22"/>
        </w:rPr>
        <w:t xml:space="preserve">wynosi </w:t>
      </w:r>
      <w:r w:rsidR="00A3703C" w:rsidRPr="01D772CA">
        <w:rPr>
          <w:sz w:val="22"/>
          <w:szCs w:val="22"/>
        </w:rPr>
        <w:t>100.</w:t>
      </w:r>
    </w:p>
    <w:p w14:paraId="28E3184D" w14:textId="77777777" w:rsidR="0046722D" w:rsidRPr="0046722D" w:rsidRDefault="0046722D" w:rsidP="0046722D">
      <w:bookmarkStart w:id="2" w:name="_Ref57740624"/>
    </w:p>
    <w:p w14:paraId="5CF91B52" w14:textId="62275603" w:rsidR="00A83970" w:rsidRDefault="00A83970" w:rsidP="00A83970">
      <w:pPr>
        <w:pStyle w:val="Legenda"/>
        <w:keepNext/>
      </w:pPr>
      <w:r>
        <w:t>Tabela 2</w:t>
      </w:r>
      <w:bookmarkEnd w:id="2"/>
      <w:r w:rsidR="003D324E">
        <w:t>. Ocena spełnienia W</w:t>
      </w:r>
      <w:r>
        <w:t xml:space="preserve">ymagań </w:t>
      </w:r>
      <w:r w:rsidR="003D324E">
        <w:t>O</w:t>
      </w:r>
      <w:r>
        <w:t>pcjonalnych</w:t>
      </w:r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4394"/>
        <w:gridCol w:w="1848"/>
      </w:tblGrid>
      <w:tr w:rsidR="00A83970" w:rsidRPr="00B64DBA" w14:paraId="141DF7EF" w14:textId="77777777" w:rsidTr="581F2F5C">
        <w:trPr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9A0AC1" w14:textId="77777777" w:rsidR="00A83970" w:rsidRPr="00B64DBA" w:rsidRDefault="00A83970" w:rsidP="00C61D4B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L.p.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14:paraId="3F9B7284" w14:textId="77777777" w:rsidR="00A83970" w:rsidRPr="00732349" w:rsidRDefault="00A83970" w:rsidP="00C61D4B">
            <w:pPr>
              <w:jc w:val="center"/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Kategoria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49851B14" w14:textId="39650FA6" w:rsidR="00A83970" w:rsidRPr="00732349" w:rsidRDefault="00A83970" w:rsidP="00C61D4B">
            <w:pPr>
              <w:jc w:val="center"/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 xml:space="preserve">Nazwa </w:t>
            </w:r>
            <w:r w:rsidR="001F1A99" w:rsidRPr="00732349">
              <w:rPr>
                <w:rFonts w:ascii="Calibri" w:eastAsia="Calibri" w:hAnsi="Calibri" w:cs="Times New Roman"/>
                <w:b/>
                <w:lang w:eastAsia="pl-PL"/>
              </w:rPr>
              <w:t>Wymagania Opcjonalnego</w:t>
            </w:r>
          </w:p>
        </w:tc>
        <w:tc>
          <w:tcPr>
            <w:tcW w:w="4394" w:type="dxa"/>
            <w:shd w:val="clear" w:color="auto" w:fill="A8D08D" w:themeFill="accent6" w:themeFillTint="99"/>
            <w:vAlign w:val="center"/>
          </w:tcPr>
          <w:p w14:paraId="126CA20A" w14:textId="77777777" w:rsidR="00A83970" w:rsidRPr="00732349" w:rsidRDefault="00A83970" w:rsidP="00C61D4B">
            <w:pPr>
              <w:jc w:val="center"/>
              <w:rPr>
                <w:rFonts w:ascii="Calibri" w:eastAsia="Calibri" w:hAnsi="Calibri" w:cs="Times New Roman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Sposób przyznawania punktów</w:t>
            </w:r>
          </w:p>
        </w:tc>
        <w:tc>
          <w:tcPr>
            <w:tcW w:w="1848" w:type="dxa"/>
            <w:shd w:val="clear" w:color="auto" w:fill="A8D08D" w:themeFill="accent6" w:themeFillTint="99"/>
          </w:tcPr>
          <w:p w14:paraId="6C910FF4" w14:textId="77777777" w:rsidR="00A83970" w:rsidRPr="00732349" w:rsidRDefault="00A83970" w:rsidP="00C61D4B">
            <w:pPr>
              <w:jc w:val="center"/>
              <w:rPr>
                <w:rFonts w:ascii="Calibri" w:eastAsia="Calibri" w:hAnsi="Calibri" w:cs="Times New Roman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Maks. ilość punktów do uzyskania</w:t>
            </w:r>
          </w:p>
        </w:tc>
      </w:tr>
      <w:tr w:rsidR="00FB4516" w:rsidRPr="00B64DBA" w14:paraId="5AA863F1" w14:textId="77777777" w:rsidTr="581F2F5C">
        <w:trPr>
          <w:tblHeader/>
          <w:jc w:val="center"/>
          <w:hidden/>
        </w:trPr>
        <w:tc>
          <w:tcPr>
            <w:tcW w:w="704" w:type="dxa"/>
            <w:shd w:val="clear" w:color="auto" w:fill="A8D08D" w:themeFill="accent6" w:themeFillTint="99"/>
          </w:tcPr>
          <w:p w14:paraId="5CBD3BB4" w14:textId="77777777" w:rsidR="00FB4516" w:rsidRPr="004A1002" w:rsidRDefault="00FB4516" w:rsidP="01D772CA">
            <w:pPr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62A844DA" w14:textId="77777777" w:rsidR="00FB4516" w:rsidRPr="004D5FA3" w:rsidRDefault="00FB4516" w:rsidP="01D772CA">
            <w:pPr>
              <w:pStyle w:val="Akapitzlist"/>
              <w:numPr>
                <w:ilvl w:val="1"/>
                <w:numId w:val="27"/>
              </w:numPr>
              <w:ind w:left="454" w:hanging="283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C663E94" w14:textId="0AE4D0B2" w:rsidR="00FB4516" w:rsidRPr="00FB4516" w:rsidRDefault="00FB4516" w:rsidP="00FB4516">
            <w:pPr>
              <w:ind w:right="113"/>
              <w:rPr>
                <w:rFonts w:ascii="Calibri" w:eastAsia="Calibri" w:hAnsi="Calibri" w:cs="Times New Roman"/>
                <w:b/>
                <w:noProof/>
                <w:sz w:val="20"/>
              </w:rPr>
            </w:pPr>
            <w:r w:rsidRPr="00FB4516">
              <w:rPr>
                <w:b/>
              </w:rPr>
              <w:t>Technologia</w:t>
            </w:r>
          </w:p>
        </w:tc>
        <w:tc>
          <w:tcPr>
            <w:tcW w:w="2268" w:type="dxa"/>
          </w:tcPr>
          <w:p w14:paraId="297B965F" w14:textId="79E05D61" w:rsidR="00FB4516" w:rsidRPr="00FB4516" w:rsidRDefault="00FB4516" w:rsidP="00A549F6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B4516">
              <w:rPr>
                <w:b/>
              </w:rPr>
              <w:t>Modułowość</w:t>
            </w:r>
          </w:p>
        </w:tc>
        <w:tc>
          <w:tcPr>
            <w:tcW w:w="4394" w:type="dxa"/>
          </w:tcPr>
          <w:p w14:paraId="19230F4D" w14:textId="5F506200" w:rsidR="16B1BE99" w:rsidRPr="00732349" w:rsidRDefault="16B1BE99" w:rsidP="6278C803">
            <w:pPr>
              <w:spacing w:line="257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998202F" w14:textId="267F5CFF" w:rsidR="16B1BE99" w:rsidRPr="00732349" w:rsidRDefault="16B1BE99" w:rsidP="6278C803">
            <w:pPr>
              <w:pStyle w:val="Akapitzlist"/>
              <w:numPr>
                <w:ilvl w:val="0"/>
                <w:numId w:val="6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zadeklarowania przez Wykonawcę zgodności zaproponowanego rozwiązania z opisem Wymogu zawartym w Załączniku nr 1 do Regulaminu: pełna liczba punktów przewidziana dla danego kryterium</w:t>
            </w:r>
            <w:r w:rsidR="00147221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5013072C" w14:textId="6CE73FA3" w:rsidR="16B1BE99" w:rsidRPr="00732349" w:rsidRDefault="16B1BE99" w:rsidP="6278C803">
            <w:pPr>
              <w:pStyle w:val="Akapitzlist"/>
              <w:numPr>
                <w:ilvl w:val="0"/>
                <w:numId w:val="6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braku zadeklarowania przez Wykonawcę zgodności zaproponowanego rozwiązania z opisem Wymogu zawartym w Załączniku nr 1 do: 0 punktów.</w:t>
            </w:r>
          </w:p>
          <w:p w14:paraId="61809805" w14:textId="20DB32B7" w:rsidR="00467FC7" w:rsidRPr="00732349" w:rsidRDefault="00467FC7" w:rsidP="01D772CA">
            <w:p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1D54D627" w14:textId="2D48E49E" w:rsidR="00FB4516" w:rsidRPr="00732349" w:rsidRDefault="3526F5E8" w:rsidP="01D772CA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20</w:t>
            </w:r>
            <w:r w:rsidR="250176AC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punktów</w:t>
            </w:r>
          </w:p>
        </w:tc>
      </w:tr>
      <w:tr w:rsidR="00FB4516" w:rsidRPr="00B64DBA" w14:paraId="25A2DD1B" w14:textId="77777777" w:rsidTr="581F2F5C">
        <w:trPr>
          <w:tblHeader/>
          <w:jc w:val="center"/>
        </w:trPr>
        <w:tc>
          <w:tcPr>
            <w:tcW w:w="704" w:type="dxa"/>
            <w:shd w:val="clear" w:color="auto" w:fill="A8D08D" w:themeFill="accent6" w:themeFillTint="99"/>
          </w:tcPr>
          <w:p w14:paraId="2E48C502" w14:textId="77777777" w:rsidR="00FB4516" w:rsidRPr="004D5FA3" w:rsidRDefault="00FB4516" w:rsidP="01D772CA">
            <w:pPr>
              <w:pStyle w:val="Akapitzlist"/>
              <w:numPr>
                <w:ilvl w:val="1"/>
                <w:numId w:val="27"/>
              </w:numPr>
              <w:ind w:hanging="621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8BA96D3" w14:textId="07C7758F" w:rsidR="00FB4516" w:rsidRPr="00FB4516" w:rsidRDefault="00FB4516" w:rsidP="00FB4516">
            <w:pPr>
              <w:ind w:right="113"/>
              <w:rPr>
                <w:b/>
                <w:sz w:val="20"/>
                <w:szCs w:val="20"/>
              </w:rPr>
            </w:pPr>
            <w:r w:rsidRPr="00FB4516">
              <w:rPr>
                <w:b/>
              </w:rPr>
              <w:t>Technologia</w:t>
            </w:r>
          </w:p>
        </w:tc>
        <w:tc>
          <w:tcPr>
            <w:tcW w:w="2268" w:type="dxa"/>
          </w:tcPr>
          <w:p w14:paraId="45F0F880" w14:textId="09F59A43" w:rsidR="00FB4516" w:rsidRPr="00FB4516" w:rsidRDefault="00FB4516" w:rsidP="00A549F6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B4516">
              <w:rPr>
                <w:b/>
              </w:rPr>
              <w:t>Usuwanie metali ciężkich</w:t>
            </w:r>
          </w:p>
        </w:tc>
        <w:tc>
          <w:tcPr>
            <w:tcW w:w="4394" w:type="dxa"/>
          </w:tcPr>
          <w:p w14:paraId="4157BE8C" w14:textId="5F506200" w:rsidR="300E8606" w:rsidRPr="00732349" w:rsidRDefault="300E8606" w:rsidP="6278C803">
            <w:pPr>
              <w:spacing w:line="257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32E8ECC4" w14:textId="0A304FDF" w:rsidR="300E8606" w:rsidRPr="00732349" w:rsidRDefault="300E8606" w:rsidP="002B09C3">
            <w:pPr>
              <w:pStyle w:val="Akapitzlist"/>
              <w:numPr>
                <w:ilvl w:val="0"/>
                <w:numId w:val="44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zadeklarowania przez Wykonawcę zgodności zaproponowanego rozwiązania z opisem Wymogu zawartym w Załączniku nr 1 do Regulaminu: pełna liczba punktów przewidziana dla danego kryterium</w:t>
            </w:r>
            <w:r w:rsidR="00233E45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623A3C0C" w14:textId="7BF60FB9" w:rsidR="300E8606" w:rsidRPr="00732349" w:rsidRDefault="300E8606" w:rsidP="002B09C3">
            <w:pPr>
              <w:pStyle w:val="Akapitzlist"/>
              <w:numPr>
                <w:ilvl w:val="0"/>
                <w:numId w:val="44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braku zadeklarowania przez Wykonawcę zgodności zaproponowanego rozwiązania z opisem Wymogu zawartym w Załączniku nr 1 do</w:t>
            </w:r>
            <w:r w:rsidR="00233E45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Regulaminu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 0 punktów.</w:t>
            </w:r>
          </w:p>
          <w:p w14:paraId="48CDAE58" w14:textId="4EACF8D5" w:rsidR="00467FC7" w:rsidRPr="00732349" w:rsidRDefault="00467FC7" w:rsidP="0FEBDE2D">
            <w:p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15A63DF0" w14:textId="7D2FFB68" w:rsidR="00FB4516" w:rsidRPr="00732349" w:rsidRDefault="00F50B24" w:rsidP="01D772CA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lang w:eastAsia="pl-PL"/>
              </w:rPr>
              <w:t>25</w:t>
            </w: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</w:t>
            </w:r>
            <w:r w:rsidR="250176AC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punktów</w:t>
            </w:r>
          </w:p>
        </w:tc>
      </w:tr>
      <w:tr w:rsidR="00FB4516" w:rsidRPr="00B64DBA" w14:paraId="6913D8B8" w14:textId="77777777" w:rsidTr="581F2F5C">
        <w:trPr>
          <w:tblHeader/>
          <w:jc w:val="center"/>
        </w:trPr>
        <w:tc>
          <w:tcPr>
            <w:tcW w:w="704" w:type="dxa"/>
            <w:shd w:val="clear" w:color="auto" w:fill="A8D08D" w:themeFill="accent6" w:themeFillTint="99"/>
          </w:tcPr>
          <w:p w14:paraId="74092222" w14:textId="77777777" w:rsidR="00FB4516" w:rsidRPr="004D5FA3" w:rsidRDefault="00FB4516" w:rsidP="01D772CA">
            <w:pPr>
              <w:pStyle w:val="Akapitzlist"/>
              <w:numPr>
                <w:ilvl w:val="1"/>
                <w:numId w:val="27"/>
              </w:numPr>
              <w:ind w:hanging="621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D6F5D94" w14:textId="5CF3775F" w:rsidR="00FB4516" w:rsidRPr="00FB4516" w:rsidRDefault="00FB4516" w:rsidP="00FB4516">
            <w:pPr>
              <w:ind w:right="113"/>
              <w:rPr>
                <w:b/>
                <w:sz w:val="20"/>
                <w:szCs w:val="20"/>
              </w:rPr>
            </w:pPr>
            <w:r w:rsidRPr="00FB4516">
              <w:rPr>
                <w:b/>
              </w:rPr>
              <w:t>Demonstrator</w:t>
            </w:r>
          </w:p>
        </w:tc>
        <w:tc>
          <w:tcPr>
            <w:tcW w:w="2268" w:type="dxa"/>
          </w:tcPr>
          <w:p w14:paraId="5465A78B" w14:textId="7FDC1176" w:rsidR="00FB4516" w:rsidRPr="00FB4516" w:rsidRDefault="00FB4516" w:rsidP="00A549F6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B4516">
              <w:rPr>
                <w:b/>
              </w:rPr>
              <w:t>Sprzęt/ wyposażenie do analiz laboratoryjnych</w:t>
            </w:r>
          </w:p>
        </w:tc>
        <w:tc>
          <w:tcPr>
            <w:tcW w:w="4394" w:type="dxa"/>
          </w:tcPr>
          <w:p w14:paraId="7D772FD4" w14:textId="5F506200" w:rsidR="5DF66E07" w:rsidRPr="00732349" w:rsidRDefault="5DF66E07" w:rsidP="6278C803">
            <w:pPr>
              <w:spacing w:line="257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0D045D8D" w14:textId="74BC123F" w:rsidR="5DF66E07" w:rsidRPr="00732349" w:rsidRDefault="5DF66E07" w:rsidP="002B09C3">
            <w:pPr>
              <w:pStyle w:val="Akapitzlist"/>
              <w:numPr>
                <w:ilvl w:val="0"/>
                <w:numId w:val="45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opisem Wymogu zawartym w Załączniku 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nr 1 do Regulaminu: pełna liczba punktów przewidziana dla danego kryterium</w:t>
            </w:r>
            <w:r w:rsidR="00733C5A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69C65D1" w14:textId="4142C460" w:rsidR="5DF66E07" w:rsidRPr="00732349" w:rsidRDefault="5DF66E07" w:rsidP="002B09C3">
            <w:pPr>
              <w:pStyle w:val="Akapitzlist"/>
              <w:numPr>
                <w:ilvl w:val="0"/>
                <w:numId w:val="45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braku zadeklarowania przez Wykonawcę zgodności zaproponowanego rozwiązania z opisem Wymogu zawartym w Załączniku nr 1 do</w:t>
            </w:r>
            <w:r w:rsidR="00233E45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Regulaminu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 0 punktów.</w:t>
            </w:r>
          </w:p>
          <w:p w14:paraId="61D2C43F" w14:textId="4ECD1FDC" w:rsidR="00467FC7" w:rsidRPr="00732349" w:rsidRDefault="00467FC7" w:rsidP="0FEBDE2D">
            <w:p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6DBF9068" w14:textId="2D045C6F" w:rsidR="00FB4516" w:rsidRPr="00732349" w:rsidRDefault="00F50B24" w:rsidP="01D772CA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lang w:eastAsia="pl-PL"/>
              </w:rPr>
              <w:lastRenderedPageBreak/>
              <w:t>10</w:t>
            </w: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</w:t>
            </w:r>
            <w:r w:rsidR="250176AC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punktów</w:t>
            </w:r>
          </w:p>
        </w:tc>
      </w:tr>
      <w:tr w:rsidR="00FB4516" w:rsidRPr="00B64DBA" w14:paraId="52CF88E3" w14:textId="77777777" w:rsidTr="581F2F5C">
        <w:trPr>
          <w:tblHeader/>
          <w:jc w:val="center"/>
        </w:trPr>
        <w:tc>
          <w:tcPr>
            <w:tcW w:w="704" w:type="dxa"/>
            <w:shd w:val="clear" w:color="auto" w:fill="A8D08D" w:themeFill="accent6" w:themeFillTint="99"/>
          </w:tcPr>
          <w:p w14:paraId="396DFD43" w14:textId="77777777" w:rsidR="00FB4516" w:rsidRPr="004D5FA3" w:rsidRDefault="00FB4516" w:rsidP="01D772CA">
            <w:pPr>
              <w:pStyle w:val="Akapitzlist"/>
              <w:numPr>
                <w:ilvl w:val="1"/>
                <w:numId w:val="27"/>
              </w:numPr>
              <w:ind w:hanging="621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99B4D4" w14:textId="0F93BB0F" w:rsidR="00FB4516" w:rsidRPr="00FB4516" w:rsidRDefault="00FB4516" w:rsidP="00FB4516">
            <w:pPr>
              <w:ind w:right="113"/>
              <w:rPr>
                <w:b/>
                <w:sz w:val="20"/>
                <w:szCs w:val="20"/>
              </w:rPr>
            </w:pPr>
            <w:r w:rsidRPr="00FB4516">
              <w:rPr>
                <w:b/>
              </w:rPr>
              <w:t>Demonstrator</w:t>
            </w:r>
          </w:p>
        </w:tc>
        <w:tc>
          <w:tcPr>
            <w:tcW w:w="2268" w:type="dxa"/>
          </w:tcPr>
          <w:p w14:paraId="62BAF969" w14:textId="7C5A0771" w:rsidR="00FB4516" w:rsidRPr="00FB4516" w:rsidRDefault="00FB4516" w:rsidP="00A549F6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B4516">
              <w:rPr>
                <w:b/>
              </w:rPr>
              <w:t xml:space="preserve">Dodatkowe opomiarowanie ciągu technologicznego </w:t>
            </w:r>
          </w:p>
        </w:tc>
        <w:tc>
          <w:tcPr>
            <w:tcW w:w="4394" w:type="dxa"/>
          </w:tcPr>
          <w:p w14:paraId="692821E8" w14:textId="5F506200" w:rsidR="66099FF4" w:rsidRPr="00732349" w:rsidRDefault="66099FF4" w:rsidP="6278C803">
            <w:pPr>
              <w:spacing w:line="257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0EB5B03C" w14:textId="18C2657C" w:rsidR="66099FF4" w:rsidRPr="00732349" w:rsidRDefault="66099FF4" w:rsidP="00DE095E">
            <w:pPr>
              <w:pStyle w:val="Akapitzlist"/>
              <w:numPr>
                <w:ilvl w:val="0"/>
                <w:numId w:val="47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zadeklarowania przez Wykonawcę zgodności zaproponowanego rozwiązania z opisem Wymogu zawartym w Załączniku nr 1 do Regulaminu: pełna liczba punktów przewidziana dla danego kryterium</w:t>
            </w:r>
            <w:r w:rsidR="00733C5A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1058C4D1" w14:textId="3434F7C9" w:rsidR="66099FF4" w:rsidRPr="00732349" w:rsidRDefault="66099FF4" w:rsidP="00DE095E">
            <w:pPr>
              <w:pStyle w:val="Akapitzlist"/>
              <w:numPr>
                <w:ilvl w:val="0"/>
                <w:numId w:val="47"/>
              </w:num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 razie braku zadeklarowania przez Wykonawcę zgodności zaproponowanego rozwiązania z opisem Wymogu zawartym w Załączniku nr 1 do</w:t>
            </w:r>
            <w:r w:rsidR="00233E45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Regulaminu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 0 punktów.</w:t>
            </w:r>
          </w:p>
          <w:p w14:paraId="557A3DA1" w14:textId="5F2ACB1B" w:rsidR="00467FC7" w:rsidRPr="00732349" w:rsidRDefault="00467FC7" w:rsidP="0FEBDE2D">
            <w:p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4D9B1DB5" w14:textId="6579BB89" w:rsidR="00FB4516" w:rsidRPr="00732349" w:rsidRDefault="00A3703C" w:rsidP="01D772CA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1</w:t>
            </w:r>
            <w:r w:rsidR="244DB83B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5</w:t>
            </w:r>
            <w:r w:rsidR="250176AC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punktów</w:t>
            </w:r>
          </w:p>
        </w:tc>
      </w:tr>
      <w:tr w:rsidR="00FB4516" w:rsidRPr="00B64DBA" w14:paraId="766B5DE5" w14:textId="77777777" w:rsidTr="581F2F5C">
        <w:trPr>
          <w:tblHeader/>
          <w:jc w:val="center"/>
        </w:trPr>
        <w:tc>
          <w:tcPr>
            <w:tcW w:w="704" w:type="dxa"/>
            <w:shd w:val="clear" w:color="auto" w:fill="A8D08D" w:themeFill="accent6" w:themeFillTint="99"/>
          </w:tcPr>
          <w:p w14:paraId="637996A6" w14:textId="77777777" w:rsidR="00FB4516" w:rsidRPr="004D5FA3" w:rsidRDefault="00FB4516" w:rsidP="01D772CA">
            <w:pPr>
              <w:pStyle w:val="Akapitzlist"/>
              <w:numPr>
                <w:ilvl w:val="1"/>
                <w:numId w:val="27"/>
              </w:numPr>
              <w:ind w:hanging="621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A9544BB" w14:textId="76F7F0CC" w:rsidR="00FB4516" w:rsidRPr="00FB4516" w:rsidRDefault="00FB4516" w:rsidP="00FB4516">
            <w:pPr>
              <w:ind w:right="113"/>
              <w:rPr>
                <w:b/>
                <w:sz w:val="20"/>
                <w:szCs w:val="20"/>
              </w:rPr>
            </w:pPr>
            <w:r w:rsidRPr="00FB4516">
              <w:rPr>
                <w:b/>
              </w:rPr>
              <w:t>Demonstrator</w:t>
            </w:r>
          </w:p>
        </w:tc>
        <w:tc>
          <w:tcPr>
            <w:tcW w:w="2268" w:type="dxa"/>
          </w:tcPr>
          <w:p w14:paraId="5B7A9F63" w14:textId="20DDB713" w:rsidR="00FB4516" w:rsidRPr="00FB4516" w:rsidRDefault="00FB4516" w:rsidP="00A549F6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B4516">
              <w:rPr>
                <w:b/>
              </w:rPr>
              <w:t>Zintegrowany system informatyczny</w:t>
            </w:r>
          </w:p>
        </w:tc>
        <w:tc>
          <w:tcPr>
            <w:tcW w:w="4394" w:type="dxa"/>
          </w:tcPr>
          <w:p w14:paraId="33BF7272" w14:textId="20D4E5C7" w:rsidR="2EC6B221" w:rsidRPr="00732349" w:rsidRDefault="2EC6B221" w:rsidP="6278C803">
            <w:pPr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sprawdza, czy Wykonawca zadeklarował spełnienie określonego Wymogu Opcjonalnego.</w:t>
            </w:r>
          </w:p>
          <w:p w14:paraId="2C23971D" w14:textId="01ACD839" w:rsidR="2EC6B221" w:rsidRPr="00732349" w:rsidRDefault="2EC6B221" w:rsidP="6278C803">
            <w:pPr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W razie pozytywnego wyniku tej weryfikacji, Zamawiający na podstawie swojego doświadczenia oraz wiedzy fachowej (w tym z pomocą ekspertów zewnętrznych) dokona oceny wypełnienia przez Wykonawcę Wymagania Opcjonalnego biorąc pod uwagę następujące cechy zaproponowanego rozwiązania:  </w:t>
            </w:r>
          </w:p>
          <w:p w14:paraId="634199AE" w14:textId="2B32E55B" w:rsidR="00FB4516" w:rsidRPr="00732349" w:rsidRDefault="00FB4516" w:rsidP="0FEBDE2D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080E6551" w14:textId="2EFC5988" w:rsidR="00FB4516" w:rsidRPr="00732349" w:rsidRDefault="6B3EB454" w:rsidP="6278C803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zastosowanie narzędzi opartych na sztucznej inteligencji</w:t>
            </w:r>
          </w:p>
          <w:p w14:paraId="19D7D088" w14:textId="2B947EC2" w:rsidR="00FB4516" w:rsidRPr="00732349" w:rsidRDefault="6B3EB454" w:rsidP="6278C803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wzrost poziomu automatyzacji</w:t>
            </w:r>
          </w:p>
          <w:p w14:paraId="545A75E2" w14:textId="16E02E42" w:rsidR="00FB4516" w:rsidRPr="00732349" w:rsidRDefault="6B3EB454" w:rsidP="6278C803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color w:val="000000" w:themeColor="text1"/>
                <w:sz w:val="20"/>
                <w:szCs w:val="20"/>
              </w:rPr>
              <w:t>dodatkowe o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pomiarowanie,</w:t>
            </w:r>
          </w:p>
          <w:p w14:paraId="2E8BC46D" w14:textId="6E14F0AC" w:rsidR="00FB4516" w:rsidRPr="00732349" w:rsidRDefault="6B3EB454" w:rsidP="6278C803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oprogramowanie pozwalające na zaawansowaną analizę danych, ich dalsze przetworzenie i wysłanie informacji zwrotnych do systemów sterowania procesami (a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utonomiczne reagowanie w czasie rzeczywistym na zmieniające się parametry Procesu Technologicznego)</w:t>
            </w:r>
            <w:r w:rsidR="00733C5A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5F0F738C" w14:textId="4626D52D" w:rsidR="00FB4516" w:rsidRPr="00732349" w:rsidRDefault="00FB4516" w:rsidP="0FEBDE2D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7607A68B" w14:textId="533FB2BE" w:rsidR="01D02A14" w:rsidRPr="00732349" w:rsidRDefault="01D02A14" w:rsidP="6278C803">
            <w:pPr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029380E7" w14:textId="45C1FBFC" w:rsidR="01D02A14" w:rsidRPr="00732349" w:rsidRDefault="01D02A14" w:rsidP="6278C803">
            <w:pPr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EB68F13" w14:textId="2D219B56" w:rsidR="01D02A14" w:rsidRPr="00732349" w:rsidRDefault="01D02A14" w:rsidP="6278C803">
            <w:pPr>
              <w:pStyle w:val="Akapitzlist"/>
              <w:numPr>
                <w:ilvl w:val="0"/>
                <w:numId w:val="4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najwyższym stopniu jaki jest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możliwy zgodnie z istniejącym stanem wiedzy ekonomicznej, naukowej lub technicznej.</w:t>
            </w:r>
          </w:p>
          <w:p w14:paraId="4D5EAD13" w14:textId="6C3D6D7F" w:rsidR="01D02A14" w:rsidRPr="00732349" w:rsidRDefault="01D02A14" w:rsidP="6278C803">
            <w:pPr>
              <w:pStyle w:val="Akapitzlist"/>
              <w:numPr>
                <w:ilvl w:val="0"/>
                <w:numId w:val="4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6DA0D32" w14:textId="4C6835FE" w:rsidR="01D02A14" w:rsidRPr="00732349" w:rsidRDefault="01D02A14" w:rsidP="6278C803">
            <w:pPr>
              <w:pStyle w:val="Akapitzlist"/>
              <w:numPr>
                <w:ilvl w:val="0"/>
                <w:numId w:val="4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0788A85" w14:textId="78C9AAFB" w:rsidR="01D02A14" w:rsidRPr="00732349" w:rsidRDefault="01D02A14" w:rsidP="6278C803">
            <w:pPr>
              <w:pStyle w:val="Akapitzlist"/>
              <w:numPr>
                <w:ilvl w:val="0"/>
                <w:numId w:val="4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A9AB030" w14:textId="60C69108" w:rsidR="01D02A14" w:rsidRPr="00732349" w:rsidRDefault="01D02A14" w:rsidP="6278C803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A41708F" w14:textId="5D648991" w:rsidR="00FB4516" w:rsidRPr="00732349" w:rsidRDefault="00FB4516" w:rsidP="0FEBDE2D">
            <w:pPr>
              <w:pStyle w:val="Akapitzlist"/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14:paraId="0B87DE64" w14:textId="6FC559FD" w:rsidR="00FB4516" w:rsidRPr="00732349" w:rsidRDefault="4833433D" w:rsidP="01D772CA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lastRenderedPageBreak/>
              <w:t xml:space="preserve">30 </w:t>
            </w:r>
            <w:r w:rsidR="250176AC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punktów</w:t>
            </w:r>
          </w:p>
        </w:tc>
      </w:tr>
      <w:tr w:rsidR="00A83970" w:rsidRPr="00B64DBA" w14:paraId="7683D9C1" w14:textId="77777777" w:rsidTr="581F2F5C">
        <w:trPr>
          <w:cantSplit/>
          <w:trHeight w:val="445"/>
          <w:tblHeader/>
          <w:jc w:val="center"/>
        </w:trPr>
        <w:tc>
          <w:tcPr>
            <w:tcW w:w="704" w:type="dxa"/>
            <w:shd w:val="clear" w:color="auto" w:fill="auto"/>
          </w:tcPr>
          <w:p w14:paraId="7EC34806" w14:textId="77777777" w:rsidR="00A83970" w:rsidRPr="004D5FA3" w:rsidRDefault="00A83970" w:rsidP="00C61D4B">
            <w:pPr>
              <w:pStyle w:val="Akapitzlist"/>
              <w:ind w:left="502"/>
              <w:jc w:val="center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1701" w:type="dxa"/>
            <w:shd w:val="clear" w:color="auto" w:fill="auto"/>
            <w:textDirection w:val="btLr"/>
          </w:tcPr>
          <w:p w14:paraId="24AF0D09" w14:textId="77777777" w:rsidR="00A83970" w:rsidRDefault="00A83970" w:rsidP="00C61D4B">
            <w:pPr>
              <w:ind w:left="113" w:right="113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6662" w:type="dxa"/>
            <w:gridSpan w:val="2"/>
          </w:tcPr>
          <w:p w14:paraId="6A93D9AD" w14:textId="77777777" w:rsidR="00A83970" w:rsidRPr="00732349" w:rsidRDefault="00A83970" w:rsidP="00C61D4B">
            <w:pPr>
              <w:contextualSpacing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848" w:type="dxa"/>
            <w:vAlign w:val="center"/>
          </w:tcPr>
          <w:p w14:paraId="45129FA8" w14:textId="13AB49FE" w:rsidR="00A83970" w:rsidRPr="00732349" w:rsidRDefault="00A3703C" w:rsidP="00FB4516">
            <w:pPr>
              <w:jc w:val="center"/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100</w:t>
            </w:r>
            <w:r w:rsidR="00A83970" w:rsidRPr="00732349">
              <w:rPr>
                <w:rFonts w:ascii="Calibri" w:eastAsia="Calibri" w:hAnsi="Calibri" w:cs="Times New Roman"/>
                <w:b/>
                <w:lang w:eastAsia="pl-PL"/>
              </w:rPr>
              <w:t xml:space="preserve"> punktów</w:t>
            </w:r>
          </w:p>
        </w:tc>
      </w:tr>
    </w:tbl>
    <w:p w14:paraId="77A5B682" w14:textId="57CC88CF" w:rsidR="00451692" w:rsidRPr="0048072C" w:rsidRDefault="00451692" w:rsidP="00FB4516">
      <w:pPr>
        <w:spacing w:before="240"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="00404106"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. Kryteria </w:t>
      </w:r>
      <w:r w:rsidR="00733C5A">
        <w:rPr>
          <w:rFonts w:ascii="Calibri" w:eastAsia="Calibri" w:hAnsi="Calibri" w:cs="Times New Roman"/>
          <w:b/>
          <w:sz w:val="22"/>
          <w:szCs w:val="22"/>
          <w:lang w:eastAsia="pl-PL"/>
        </w:rPr>
        <w:t>Wymagań Konkursowych</w:t>
      </w:r>
      <w:r w:rsidR="0071280E">
        <w:rPr>
          <w:rFonts w:ascii="Calibri" w:eastAsia="Calibri" w:hAnsi="Calibri" w:cs="Times New Roman"/>
          <w:b/>
          <w:sz w:val="22"/>
          <w:szCs w:val="22"/>
          <w:lang w:eastAsia="pl-PL"/>
        </w:rPr>
        <w:t>:</w:t>
      </w:r>
    </w:p>
    <w:p w14:paraId="08FD4619" w14:textId="6546F3E0" w:rsidR="00204293" w:rsidRDefault="00984A4A" w:rsidP="00BF25BE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</w:rPr>
        <w:t>Zamawiający przystąpi do oceny Wniosku zgodnie z Kryteriami Konkursowymi</w:t>
      </w:r>
      <w:r w:rsidR="00593FB4">
        <w:rPr>
          <w:rFonts w:ascii="Calibri" w:eastAsia="Calibri" w:hAnsi="Calibri" w:cs="Times New Roman"/>
          <w:noProof/>
          <w:sz w:val="22"/>
          <w:szCs w:val="22"/>
        </w:rPr>
        <w:t xml:space="preserve"> odnoszącymi się bezpośrednio do Wymagań Konkursowych przedstawionych w Załączniku </w:t>
      </w:r>
      <w:r w:rsidR="00C601A4">
        <w:rPr>
          <w:rFonts w:ascii="Calibri" w:eastAsia="Calibri" w:hAnsi="Calibri" w:cs="Times New Roman"/>
          <w:noProof/>
          <w:sz w:val="22"/>
          <w:szCs w:val="22"/>
        </w:rPr>
        <w:t xml:space="preserve">nr </w:t>
      </w:r>
      <w:r w:rsidR="00593FB4">
        <w:rPr>
          <w:rFonts w:ascii="Calibri" w:eastAsia="Calibri" w:hAnsi="Calibri" w:cs="Times New Roman"/>
          <w:noProof/>
          <w:sz w:val="22"/>
          <w:szCs w:val="22"/>
        </w:rPr>
        <w:t>1</w:t>
      </w:r>
      <w:r w:rsidR="00517B34">
        <w:rPr>
          <w:rFonts w:ascii="Calibri" w:eastAsia="Calibri" w:hAnsi="Calibri" w:cs="Times New Roman"/>
          <w:noProof/>
          <w:sz w:val="22"/>
          <w:szCs w:val="22"/>
        </w:rPr>
        <w:t xml:space="preserve"> do Regulaminu. </w:t>
      </w:r>
      <w:r w:rsidR="00204293">
        <w:rPr>
          <w:rFonts w:ascii="Calibri" w:eastAsia="Calibri" w:hAnsi="Calibri" w:cs="Times New Roman"/>
          <w:noProof/>
          <w:sz w:val="22"/>
          <w:szCs w:val="22"/>
        </w:rPr>
        <w:t xml:space="preserve">Zamawiający w ramach oceny Wniosku pod kątem Kryteriów </w:t>
      </w:r>
      <w:r w:rsidR="00B3227D">
        <w:rPr>
          <w:rFonts w:ascii="Calibri" w:eastAsia="Calibri" w:hAnsi="Calibri" w:cs="Times New Roman"/>
          <w:noProof/>
          <w:sz w:val="22"/>
          <w:szCs w:val="22"/>
        </w:rPr>
        <w:t xml:space="preserve">Wymagań </w:t>
      </w:r>
      <w:r w:rsidR="00204293">
        <w:rPr>
          <w:rFonts w:ascii="Calibri" w:eastAsia="Calibri" w:hAnsi="Calibri" w:cs="Times New Roman"/>
          <w:noProof/>
          <w:sz w:val="22"/>
          <w:szCs w:val="22"/>
        </w:rPr>
        <w:t xml:space="preserve">Konkursowych będzie </w:t>
      </w:r>
      <w:r w:rsidR="00204293">
        <w:rPr>
          <w:rFonts w:ascii="Calibri" w:eastAsia="Calibri" w:hAnsi="Calibri" w:cs="Times New Roman"/>
          <w:noProof/>
          <w:sz w:val="22"/>
          <w:szCs w:val="22"/>
        </w:rPr>
        <w:lastRenderedPageBreak/>
        <w:t xml:space="preserve">przyznawał Wykonawcy punkty zgodnie z </w:t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fldChar w:fldCharType="begin"/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instrText xml:space="preserve"> REF _Ref57728892 \h </w:instrText>
      </w:r>
      <w:r w:rsidR="00D31482">
        <w:rPr>
          <w:rFonts w:ascii="Calibri" w:eastAsia="Calibri" w:hAnsi="Calibri" w:cs="Times New Roman"/>
          <w:noProof/>
          <w:sz w:val="20"/>
          <w:szCs w:val="22"/>
        </w:rPr>
        <w:instrText xml:space="preserve"> \* MERGEFORMAT </w:instrText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fldChar w:fldCharType="end"/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fldChar w:fldCharType="begin"/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instrText xml:space="preserve"> REF _Ref57728896 \h </w:instrText>
      </w:r>
      <w:r w:rsidR="00D31482">
        <w:rPr>
          <w:rFonts w:ascii="Calibri" w:eastAsia="Calibri" w:hAnsi="Calibri" w:cs="Times New Roman"/>
          <w:noProof/>
          <w:sz w:val="20"/>
          <w:szCs w:val="22"/>
        </w:rPr>
        <w:instrText xml:space="preserve"> \* MERGEFORMAT </w:instrText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fldChar w:fldCharType="separate"/>
      </w:r>
      <w:r w:rsidR="00D31482" w:rsidRPr="00D31482">
        <w:rPr>
          <w:sz w:val="22"/>
        </w:rPr>
        <w:t xml:space="preserve">Tabelą </w:t>
      </w:r>
      <w:r w:rsidR="00460D5A">
        <w:rPr>
          <w:noProof/>
          <w:sz w:val="22"/>
        </w:rPr>
        <w:t>3</w:t>
      </w:r>
      <w:r w:rsidR="00D31482" w:rsidRPr="00D31482">
        <w:rPr>
          <w:rFonts w:ascii="Calibri" w:eastAsia="Calibri" w:hAnsi="Calibri" w:cs="Times New Roman"/>
          <w:noProof/>
          <w:sz w:val="20"/>
          <w:szCs w:val="22"/>
        </w:rPr>
        <w:fldChar w:fldCharType="end"/>
      </w:r>
      <w:r w:rsidR="00204293" w:rsidRPr="00D31482">
        <w:rPr>
          <w:rFonts w:ascii="Calibri" w:eastAsia="Calibri" w:hAnsi="Calibri" w:cs="Times New Roman"/>
          <w:noProof/>
          <w:sz w:val="20"/>
          <w:szCs w:val="22"/>
        </w:rPr>
        <w:t xml:space="preserve">. </w:t>
      </w:r>
      <w:r w:rsidR="00204293">
        <w:rPr>
          <w:rFonts w:ascii="Calibri" w:eastAsia="Calibri" w:hAnsi="Calibri" w:cs="Times New Roman"/>
          <w:noProof/>
          <w:sz w:val="22"/>
          <w:szCs w:val="22"/>
        </w:rPr>
        <w:t xml:space="preserve">Maksymalna liczba punktów możliwych do uzyskania wynosi </w:t>
      </w:r>
      <w:r w:rsidR="00A3703C">
        <w:rPr>
          <w:rFonts w:ascii="Calibri" w:eastAsia="Calibri" w:hAnsi="Calibri" w:cs="Times New Roman"/>
          <w:b/>
          <w:sz w:val="20"/>
          <w:lang w:eastAsia="pl-PL"/>
        </w:rPr>
        <w:t xml:space="preserve">100 </w:t>
      </w:r>
      <w:r w:rsidR="00D50781">
        <w:rPr>
          <w:rFonts w:ascii="Calibri" w:eastAsia="Calibri" w:hAnsi="Calibri" w:cs="Times New Roman"/>
          <w:b/>
          <w:sz w:val="20"/>
          <w:lang w:eastAsia="pl-PL"/>
        </w:rPr>
        <w:t>.</w:t>
      </w:r>
    </w:p>
    <w:p w14:paraId="5A3C1F2C" w14:textId="0612C9FF" w:rsidR="00D31482" w:rsidRDefault="00D31482" w:rsidP="00D31482">
      <w:pPr>
        <w:pStyle w:val="Legenda"/>
        <w:keepNext/>
      </w:pPr>
      <w:bookmarkStart w:id="3" w:name="_Ref57728896"/>
      <w:r>
        <w:t xml:space="preserve">Tabela </w:t>
      </w:r>
      <w:bookmarkEnd w:id="3"/>
      <w:r w:rsidR="00404106">
        <w:t>3</w:t>
      </w:r>
      <w:r>
        <w:t>. Kryteria Konkursowe</w:t>
      </w:r>
      <w:r w:rsidR="007C38F3">
        <w:t>.</w:t>
      </w:r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412"/>
        <w:gridCol w:w="4809"/>
        <w:gridCol w:w="1848"/>
      </w:tblGrid>
      <w:tr w:rsidR="00AE7862" w:rsidRPr="00E00E64" w14:paraId="31388F63" w14:textId="77777777" w:rsidTr="6278C803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2850DCA" w14:textId="60A32784" w:rsidR="00AE7862" w:rsidRPr="00B64DBA" w:rsidRDefault="00AE7862" w:rsidP="00D3148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L.p.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56EE509" w14:textId="6C051BF7" w:rsidR="00AE7862" w:rsidRPr="00B64DBA" w:rsidRDefault="00AE7862" w:rsidP="00D3148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Nazwa i Opis Kryterium </w:t>
            </w:r>
            <w:r w:rsidR="00D31482">
              <w:rPr>
                <w:rFonts w:ascii="Calibri" w:eastAsia="Calibri" w:hAnsi="Calibri" w:cs="Times New Roman"/>
                <w:b/>
                <w:sz w:val="20"/>
                <w:lang w:eastAsia="pl-PL"/>
              </w:rPr>
              <w:t>Konkursowego</w:t>
            </w:r>
          </w:p>
        </w:tc>
        <w:tc>
          <w:tcPr>
            <w:tcW w:w="4809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A555E44" w14:textId="77777777" w:rsidR="00AE7862" w:rsidRPr="00B64DBA" w:rsidRDefault="00AE7862" w:rsidP="00D3148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80E21EE" w14:textId="77777777" w:rsidR="00AE7862" w:rsidRPr="00B64DBA" w:rsidRDefault="00AE7862" w:rsidP="004C50EA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AE7862" w:rsidRPr="00B64DBA" w14:paraId="3384CE8B" w14:textId="77777777" w:rsidTr="6278C803">
        <w:trPr>
          <w:jc w:val="center"/>
          <w:hidden/>
        </w:trPr>
        <w:tc>
          <w:tcPr>
            <w:tcW w:w="846" w:type="dxa"/>
            <w:tcBorders>
              <w:top w:val="single" w:sz="4" w:space="0" w:color="auto"/>
            </w:tcBorders>
            <w:shd w:val="clear" w:color="auto" w:fill="A8D08D" w:themeFill="accent6" w:themeFillTint="99"/>
          </w:tcPr>
          <w:p w14:paraId="6FB9EF6B" w14:textId="56284B91" w:rsidR="004A1002" w:rsidRPr="004A1002" w:rsidRDefault="004A1002" w:rsidP="01D772CA">
            <w:pPr>
              <w:jc w:val="center"/>
              <w:rPr>
                <w:rFonts w:ascii="Calibri" w:eastAsia="Calibri" w:hAnsi="Calibri" w:cs="Times New Roman"/>
                <w:vanish/>
                <w:sz w:val="20"/>
                <w:szCs w:val="20"/>
                <w:lang w:eastAsia="pl-PL"/>
              </w:rPr>
            </w:pPr>
          </w:p>
          <w:p w14:paraId="0FDAFF43" w14:textId="77777777" w:rsidR="004A1002" w:rsidRPr="004A1002" w:rsidRDefault="004A1002" w:rsidP="01D772CA">
            <w:pPr>
              <w:jc w:val="center"/>
              <w:rPr>
                <w:rFonts w:ascii="Calibri" w:eastAsia="Calibri" w:hAnsi="Calibri" w:cs="Times New Roman"/>
                <w:vanish/>
                <w:sz w:val="20"/>
                <w:szCs w:val="20"/>
                <w:lang w:eastAsia="pl-PL"/>
              </w:rPr>
            </w:pPr>
          </w:p>
          <w:p w14:paraId="341F6A32" w14:textId="77777777" w:rsidR="004A1002" w:rsidRPr="004A1002" w:rsidRDefault="004A1002" w:rsidP="01D772CA">
            <w:pPr>
              <w:jc w:val="center"/>
              <w:rPr>
                <w:rFonts w:ascii="Calibri" w:eastAsia="Calibri" w:hAnsi="Calibri" w:cs="Times New Roman"/>
                <w:vanish/>
                <w:sz w:val="20"/>
                <w:szCs w:val="20"/>
                <w:lang w:eastAsia="pl-PL"/>
              </w:rPr>
            </w:pPr>
          </w:p>
          <w:p w14:paraId="61E1A054" w14:textId="5F7F5CFE" w:rsidR="00AE7862" w:rsidRPr="004D5FA3" w:rsidRDefault="00AE7862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eastAsiaTheme="minorEastAsia"/>
                <w:sz w:val="20"/>
                <w:szCs w:val="20"/>
                <w:lang w:eastAsia="pl-PL"/>
              </w:rPr>
            </w:pPr>
          </w:p>
        </w:tc>
        <w:tc>
          <w:tcPr>
            <w:tcW w:w="3412" w:type="dxa"/>
            <w:tcBorders>
              <w:top w:val="single" w:sz="4" w:space="0" w:color="auto"/>
            </w:tcBorders>
          </w:tcPr>
          <w:p w14:paraId="0BCDD03A" w14:textId="07AB6967" w:rsidR="00AE7862" w:rsidRPr="00732349" w:rsidRDefault="00A20970" w:rsidP="00D31482">
            <w:pPr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Całkowite Koszty model</w:t>
            </w:r>
            <w:r w:rsidR="00C61D4B" w:rsidRPr="00732349">
              <w:rPr>
                <w:rFonts w:ascii="Calibri" w:eastAsia="Calibri" w:hAnsi="Calibri" w:cs="Times New Roman"/>
                <w:b/>
                <w:lang w:eastAsia="pl-PL"/>
              </w:rPr>
              <w:t>owego Demonstratora Technologii</w:t>
            </w:r>
          </w:p>
          <w:p w14:paraId="6C5CD096" w14:textId="77777777" w:rsidR="00A20970" w:rsidRDefault="00A20970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  <w:p w14:paraId="71BA02EE" w14:textId="323E74E9" w:rsidR="00AE7862" w:rsidRPr="005B749E" w:rsidRDefault="00AE7862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5B749E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 oceniana będzie deklarowana </w:t>
            </w:r>
            <w:r w:rsidR="00A20970" w:rsidRPr="005B749E">
              <w:rPr>
                <w:rFonts w:ascii="Calibri" w:eastAsia="Calibri" w:hAnsi="Calibri" w:cs="Times New Roman"/>
                <w:sz w:val="20"/>
                <w:lang w:eastAsia="pl-PL"/>
              </w:rPr>
              <w:t>wartość całkowitych wydatków finansowych (</w:t>
            </w:r>
            <w:r w:rsidR="00A20970" w:rsidRPr="005B749E">
              <w:rPr>
                <w:rFonts w:cstheme="minorHAnsi"/>
                <w:sz w:val="20"/>
              </w:rPr>
              <w:t xml:space="preserve">kosztów inwestycyjnych oraz operacyjnych) </w:t>
            </w:r>
            <w:r w:rsidR="00A20970" w:rsidRPr="005B749E">
              <w:rPr>
                <w:rFonts w:ascii="Calibri" w:eastAsia="Calibri" w:hAnsi="Calibri" w:cs="Times New Roman"/>
                <w:sz w:val="20"/>
                <w:lang w:eastAsia="pl-PL"/>
              </w:rPr>
              <w:t>dla modelowego Demonstratora Technologii w perspektywie 10 lat</w:t>
            </w:r>
          </w:p>
          <w:p w14:paraId="080F57B4" w14:textId="77777777" w:rsidR="00AE7862" w:rsidRPr="00071AF6" w:rsidRDefault="00AE786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FA455F4" w14:textId="5E190B68" w:rsidR="00AE7862" w:rsidRPr="00071AF6" w:rsidRDefault="00AE7862" w:rsidP="008D4AD1">
            <w:pPr>
              <w:jc w:val="both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4809" w:type="dxa"/>
            <w:tcBorders>
              <w:top w:val="single" w:sz="4" w:space="0" w:color="auto"/>
            </w:tcBorders>
          </w:tcPr>
          <w:p w14:paraId="262F678D" w14:textId="5E349EA2" w:rsidR="00A20970" w:rsidRDefault="00AE7862" w:rsidP="2A5900C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Kryterium, </w:t>
            </w:r>
            <w:r w:rsidR="00133DED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podstawie zad</w:t>
            </w:r>
            <w:r w:rsidR="30AADE77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eklarowanych we Wniosku </w:t>
            </w:r>
            <w:r w:rsidR="12147FB3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wartości, dokona porównania Cał</w:t>
            </w:r>
            <w:r w:rsidR="54D044A8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kowitych K</w:t>
            </w:r>
            <w:r w:rsidR="12147FB3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osztó</w:t>
            </w:r>
            <w:r w:rsidR="54D044A8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m</w:t>
            </w:r>
            <w:r w:rsidR="12147FB3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odelowego Demonstratora Technologii </w:t>
            </w:r>
            <w:r w:rsidR="54D044A8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danego </w:t>
            </w:r>
            <w:r w:rsidR="12147FB3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Wnioskodawc</w:t>
            </w:r>
            <w:r w:rsidR="54D044A8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y, do najwyższej wartości spośród badanych Wnioskodawców.</w:t>
            </w:r>
          </w:p>
          <w:p w14:paraId="2C7FACB8" w14:textId="77777777" w:rsidR="00A20970" w:rsidRDefault="00A20970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2136B79" w14:textId="6CA736A8" w:rsidR="00A20970" w:rsidRDefault="00E51DE4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6ABF348A" w14:textId="5C1415F2" w:rsidR="00AE7862" w:rsidRPr="00BA458C" w:rsidRDefault="00AE786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44F756A" w14:textId="2398D978" w:rsidR="00AE7862" w:rsidRPr="00BA458C" w:rsidRDefault="00E51DE4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CKD=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CKD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</m:t>
                        </m:r>
                        <m:r>
                          <w:ins w:id="4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min</m:t>
                          </w:ins>
                        </m:r>
                        <m:r>
                          <w:del w:id="5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bad</m:t>
                          </w:del>
                        </m:r>
                      </m:sub>
                    </m:sSub>
                  </m:num>
                  <m:den>
                    <m:r>
                      <w:ins w:id="6" w:author="Autor">
                        <w:rPr>
                          <w:rFonts w:ascii="Cambria Math" w:eastAsia="Calibri" w:hAnsi="Cambria Math" w:cs="Times New Roman"/>
                          <w:sz w:val="20"/>
                          <w:lang w:eastAsia="pl-PL"/>
                        </w:rPr>
                        <m:t xml:space="preserve">CKD bad </m:t>
                      </w:ins>
                    </m:r>
                    <m:sSub>
                      <m:sSubPr>
                        <m:ctrlPr>
                          <w:del w:id="7" w:author="Autor">
                            <w:rPr>
                              <w:rFonts w:ascii="Cambria Math" w:eastAsia="Calibri" w:hAnsi="Cambria Math" w:cs="Times New Roman"/>
                              <w:i/>
                              <w:sz w:val="20"/>
                              <w:lang w:eastAsia="pl-PL"/>
                            </w:rPr>
                          </w:del>
                        </m:ctrlPr>
                      </m:sSubPr>
                      <m:e>
                        <m:r>
                          <w:del w:id="8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CKD</m:t>
                          </w:del>
                        </m:r>
                      </m:e>
                      <m:sub>
                        <m:r>
                          <w:del w:id="9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 xml:space="preserve"> max</m:t>
                          </w:del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*19</m:t>
                </m:r>
              </m:oMath>
            </m:oMathPara>
          </w:p>
          <w:p w14:paraId="375830D6" w14:textId="77777777" w:rsidR="00AE7862" w:rsidRPr="00BA458C" w:rsidRDefault="00AE786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D56469A" w14:textId="77777777" w:rsidR="00AE7862" w:rsidRPr="00BA458C" w:rsidRDefault="00AE7862" w:rsidP="22D8D8D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Przy czym:</w:t>
            </w:r>
          </w:p>
          <w:p w14:paraId="01DF5904" w14:textId="77777777" w:rsidR="00AE7862" w:rsidRPr="00BA458C" w:rsidRDefault="00AE786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066A479" w14:textId="154B505A" w:rsidR="00AE7862" w:rsidRPr="00BA458C" w:rsidRDefault="00E51DE4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CKD </w:t>
            </w:r>
            <w:r w:rsidR="00AE7862"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="00AE7862"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="00AE7862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>Wnioskowi danego W</w:t>
            </w:r>
            <w:r w:rsidR="00005BE8"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>y w ramach Kryterium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E51DE4">
              <w:rPr>
                <w:rFonts w:ascii="Calibri" w:eastAsia="Calibri" w:hAnsi="Calibri" w:cs="Times New Roman"/>
                <w:sz w:val="20"/>
                <w:lang w:eastAsia="pl-PL"/>
              </w:rPr>
              <w:t>Całkowite Koszty modelowego Demonstratora Technologii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 xml:space="preserve">. Uzyskany wynik zostanie zaokrąglony </w:t>
            </w:r>
            <w:r w:rsidR="00F42CF1">
              <w:rPr>
                <w:rFonts w:ascii="Calibri" w:eastAsia="Calibri" w:hAnsi="Calibri" w:cs="Times New Roman"/>
                <w:sz w:val="20"/>
                <w:lang w:eastAsia="pl-PL"/>
              </w:rPr>
              <w:t>do trzech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 xml:space="preserve"> miejsc po przecinku,</w:t>
            </w:r>
          </w:p>
          <w:p w14:paraId="2CC0B4BD" w14:textId="77777777" w:rsidR="00AE7862" w:rsidRPr="00BA458C" w:rsidRDefault="00AE786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7E28E19" w14:textId="10759C4D" w:rsidR="00AE7862" w:rsidRDefault="00E51DE4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CKD</w:t>
            </w:r>
            <w:r w:rsidR="006E1F11"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ins w:id="10" w:author="Autor">
              <w:r w:rsidR="00864E02">
                <w:rPr>
                  <w:rFonts w:ascii="Calibri" w:eastAsia="Calibri" w:hAnsi="Calibri" w:cs="Times New Roman"/>
                  <w:i/>
                  <w:sz w:val="20"/>
                  <w:vertAlign w:val="subscript"/>
                  <w:lang w:eastAsia="pl-PL"/>
                </w:rPr>
                <w:t>min</w:t>
              </w:r>
            </w:ins>
            <w:del w:id="11" w:author="Autor">
              <w:r w:rsidR="00AE7862" w:rsidRPr="00CE4187" w:rsidDel="00864E02">
                <w:rPr>
                  <w:rFonts w:ascii="Calibri" w:eastAsia="Calibri" w:hAnsi="Calibri" w:cs="Times New Roman"/>
                  <w:i/>
                  <w:sz w:val="20"/>
                  <w:vertAlign w:val="subscript"/>
                  <w:lang w:eastAsia="pl-PL"/>
                </w:rPr>
                <w:delText>max</w:delText>
              </w:r>
            </w:del>
            <w:r w:rsidR="00AE7862"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="00AE7862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 w:rsidR="00AE7862">
              <w:rPr>
                <w:rFonts w:ascii="Calibri" w:eastAsia="Calibri" w:hAnsi="Calibri" w:cs="Calibri"/>
                <w:sz w:val="20"/>
                <w:szCs w:val="20"/>
              </w:rPr>
              <w:t xml:space="preserve">oznacza </w:t>
            </w:r>
            <w:ins w:id="12" w:author="Autor">
              <w:r w:rsidR="00864E02">
                <w:rPr>
                  <w:rFonts w:ascii="Calibri" w:eastAsia="Calibri" w:hAnsi="Calibri" w:cs="Calibri"/>
                  <w:sz w:val="20"/>
                  <w:szCs w:val="20"/>
                </w:rPr>
                <w:t xml:space="preserve">najniższą </w:t>
              </w:r>
            </w:ins>
            <w:del w:id="13" w:author="Autor">
              <w:r w:rsidR="00AE7862" w:rsidDel="00864E02">
                <w:rPr>
                  <w:rFonts w:ascii="Calibri" w:eastAsia="Calibri" w:hAnsi="Calibri" w:cs="Calibri"/>
                  <w:sz w:val="20"/>
                  <w:szCs w:val="20"/>
                </w:rPr>
                <w:delText xml:space="preserve">najwyższą </w:delText>
              </w:r>
            </w:del>
            <w:r w:rsidR="00AE7862">
              <w:rPr>
                <w:rFonts w:ascii="Calibri" w:eastAsia="Calibri" w:hAnsi="Calibri" w:cs="Calibri"/>
                <w:sz w:val="20"/>
                <w:szCs w:val="20"/>
              </w:rPr>
              <w:t xml:space="preserve">spośród wszystkich Wniosków,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wartość</w:t>
            </w:r>
            <w:r w:rsidRPr="00E51DE4">
              <w:rPr>
                <w:rFonts w:ascii="Calibri" w:eastAsia="Calibri" w:hAnsi="Calibri" w:cs="Calibri"/>
                <w:sz w:val="20"/>
                <w:szCs w:val="20"/>
              </w:rPr>
              <w:t xml:space="preserve"> Całkowitych Kosztów modelowego Demonstratora Technologii</w:t>
            </w:r>
            <w:r w:rsidR="00AE7862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  <w:p w14:paraId="4972544F" w14:textId="77777777" w:rsidR="00AE7862" w:rsidRDefault="00AE786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2194506" w14:textId="51D8AC48" w:rsidR="00AE7862" w:rsidRDefault="54D044A8" w:rsidP="01D772CA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CKD</w:t>
            </w:r>
            <w:r w:rsidR="00AE7862" w:rsidRPr="01D772C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bad</w:t>
            </w:r>
            <w:r w:rsidR="00AE7862" w:rsidRPr="01D772CA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>– oznaczą wartość</w:t>
            </w:r>
            <w:r w:rsidR="00AE7862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>Całkowitych Kosztów modelowego Demonstratora Technologii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badanym Wniosku danego Wnioskodawcy.</w:t>
            </w:r>
          </w:p>
          <w:p w14:paraId="00E1AF2D" w14:textId="77777777" w:rsidR="00AE7862" w:rsidRPr="00B64DBA" w:rsidRDefault="00AE7862" w:rsidP="00181BA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14:paraId="6D09FEE7" w14:textId="456DC892" w:rsidR="00AE7862" w:rsidRPr="00B76C5A" w:rsidRDefault="20CD0D73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19</w:t>
            </w:r>
            <w:r w:rsidR="003063B8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B64DBA" w14:paraId="280BBD66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08F47BCC" w14:textId="77777777" w:rsidR="00AE7862" w:rsidRPr="004D5FA3" w:rsidRDefault="00AE7862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395729BB" w14:textId="77777777" w:rsidR="00A20970" w:rsidRPr="00732349" w:rsidRDefault="00A20970" w:rsidP="00D31482">
            <w:pPr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 xml:space="preserve">Wartość rynkowa produktów </w:t>
            </w:r>
          </w:p>
          <w:p w14:paraId="2720190D" w14:textId="77777777" w:rsidR="00A20970" w:rsidRDefault="00A20970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  <w:p w14:paraId="3252CADD" w14:textId="2023699A" w:rsidR="00AE7862" w:rsidRDefault="00AE7862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071AF6">
              <w:rPr>
                <w:rFonts w:ascii="Calibri" w:eastAsia="Calibri" w:hAnsi="Calibri" w:cs="Times New Roman"/>
                <w:sz w:val="20"/>
                <w:lang w:eastAsia="pl-PL"/>
              </w:rPr>
              <w:t>ceniana będzie</w:t>
            </w:r>
            <w:r w:rsid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 całkowita</w:t>
            </w:r>
            <w:r w:rsidR="00A20970" w:rsidRP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 wartości</w:t>
            </w:r>
            <w:r w:rsid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</w:t>
            </w:r>
            <w:r w:rsidR="00A20970" w:rsidRP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produktów wprowadzonych na rynek. Wartość rynkowa </w:t>
            </w:r>
            <w:r w:rsidR="00A20970">
              <w:rPr>
                <w:rFonts w:ascii="Calibri" w:eastAsia="Calibri" w:hAnsi="Calibri" w:cs="Times New Roman"/>
                <w:sz w:val="20"/>
                <w:lang w:eastAsia="pl-PL"/>
              </w:rPr>
              <w:t>musi być</w:t>
            </w:r>
            <w:r w:rsidR="00A20970" w:rsidRP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 określona na podstawie przedstawionej ilości </w:t>
            </w:r>
            <w:r w:rsid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wszystkich </w:t>
            </w:r>
            <w:r w:rsidR="00A20970" w:rsidRPr="00A20970">
              <w:rPr>
                <w:rFonts w:ascii="Calibri" w:eastAsia="Calibri" w:hAnsi="Calibri" w:cs="Times New Roman"/>
                <w:sz w:val="20"/>
                <w:lang w:eastAsia="pl-PL"/>
              </w:rPr>
              <w:t>wytworzonych produktów oraz ceny ustalonej na podstawie jakości produktów w odniesieniu do referencyjnych produktów dostępnych na rynku komercyjnym</w:t>
            </w:r>
            <w:r w:rsidR="00A20970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  <w:p w14:paraId="2D3D4A2A" w14:textId="77777777" w:rsidR="00AE7862" w:rsidRDefault="00AE7862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618E28F9" w14:textId="6BA5ECD7" w:rsidR="00E51DE4" w:rsidRDefault="008E52B2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8E52B2"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</w:t>
            </w:r>
            <w:r w:rsidR="00E51DE4">
              <w:rPr>
                <w:rFonts w:ascii="Calibri" w:eastAsia="Calibri" w:hAnsi="Calibri" w:cs="Times New Roman"/>
                <w:sz w:val="20"/>
                <w:lang w:eastAsia="pl-PL"/>
              </w:rPr>
              <w:t xml:space="preserve">m, Zamawiający dokona porównania sumy wartości rynkowej wszystkich produktów danego Wnioskodawcy, </w:t>
            </w:r>
            <w:r w:rsidR="00E51DE4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do </w:t>
            </w:r>
            <w:r w:rsidR="00E51DE4"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najwyższej wartości </w:t>
            </w:r>
            <w:r w:rsidR="00E51DE4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spośród </w:t>
            </w:r>
            <w:r w:rsidR="00E51DE4">
              <w:rPr>
                <w:rFonts w:ascii="Calibri" w:eastAsia="Calibri" w:hAnsi="Calibri" w:cs="Times New Roman"/>
                <w:sz w:val="20"/>
                <w:lang w:eastAsia="pl-PL"/>
              </w:rPr>
              <w:t>badanych Wnioskodawców.</w:t>
            </w:r>
          </w:p>
          <w:p w14:paraId="25C6C7E1" w14:textId="77777777" w:rsidR="00E51DE4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5EEBA09" w14:textId="77777777" w:rsidR="00E51DE4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4263C70F" w14:textId="77777777" w:rsidR="00E51DE4" w:rsidRPr="00BA458C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8D8517C" w14:textId="39B28893" w:rsidR="00E51DE4" w:rsidRPr="00BA458C" w:rsidRDefault="002D2F23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WP=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WP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WP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*11</m:t>
                </m:r>
              </m:oMath>
            </m:oMathPara>
          </w:p>
          <w:p w14:paraId="6DBABD03" w14:textId="77777777" w:rsidR="00E51DE4" w:rsidRPr="00BA458C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FF21A6C" w14:textId="77777777" w:rsidR="00E51DE4" w:rsidRPr="00BA458C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75EC5E4C" w14:textId="77777777" w:rsidR="00E51DE4" w:rsidRPr="00BA458C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7EA8B3D" w14:textId="59338471" w:rsidR="00E51DE4" w:rsidRPr="00BA458C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W</w:t>
            </w:r>
            <w:r w:rsidR="002D2F23">
              <w:rPr>
                <w:rFonts w:ascii="Calibri" w:eastAsia="Calibri" w:hAnsi="Calibri" w:cs="Times New Roman"/>
                <w:i/>
                <w:sz w:val="20"/>
                <w:lang w:eastAsia="pl-PL"/>
              </w:rPr>
              <w:t>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Pr="00E51DE4">
              <w:rPr>
                <w:rFonts w:ascii="Calibri" w:eastAsia="Calibri" w:hAnsi="Calibri" w:cs="Times New Roman"/>
                <w:sz w:val="20"/>
                <w:lang w:eastAsia="pl-PL"/>
              </w:rPr>
              <w:t>Wartość rynkowa produktów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przecinku.</w:t>
            </w:r>
          </w:p>
          <w:p w14:paraId="4BEC5FED" w14:textId="77777777" w:rsidR="00E51DE4" w:rsidRPr="00BA458C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628ECDA" w14:textId="1AB73B89" w:rsidR="00E51DE4" w:rsidRDefault="002D2F23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WP </w:t>
            </w:r>
            <w:r w:rsidR="00E51DE4"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="00E51DE4"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="00E51DE4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 w:rsidR="00E51DE4">
              <w:rPr>
                <w:rFonts w:ascii="Calibri" w:eastAsia="Calibri" w:hAnsi="Calibri" w:cs="Calibri"/>
                <w:sz w:val="20"/>
                <w:szCs w:val="20"/>
              </w:rPr>
              <w:t>oznacza najwyższą spośród wszystkich Wniosków, wartość</w:t>
            </w:r>
            <w:r w:rsidR="00E51DE4" w:rsidRPr="00E51DE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E51DE4">
              <w:rPr>
                <w:rFonts w:ascii="Calibri" w:eastAsia="Calibri" w:hAnsi="Calibri" w:cs="Calibri"/>
                <w:sz w:val="20"/>
                <w:szCs w:val="20"/>
              </w:rPr>
              <w:t xml:space="preserve">rynkową wszystkich </w:t>
            </w:r>
            <w:r w:rsidR="00E51DE4" w:rsidRPr="00E51DE4">
              <w:rPr>
                <w:rFonts w:ascii="Calibri" w:eastAsia="Calibri" w:hAnsi="Calibri" w:cs="Calibri"/>
                <w:sz w:val="20"/>
                <w:szCs w:val="20"/>
              </w:rPr>
              <w:t>produktów</w:t>
            </w:r>
            <w:r w:rsidR="00E51DE4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  <w:p w14:paraId="2B13344C" w14:textId="77777777" w:rsidR="00E51DE4" w:rsidRDefault="00E51DE4" w:rsidP="00E51DE4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3D2FA95" w14:textId="11F1B1A7" w:rsidR="00AE7862" w:rsidRDefault="06244D20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WP </w:t>
            </w:r>
            <w:r w:rsidR="54D044A8" w:rsidRPr="01D772C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r w:rsidR="54D044A8" w:rsidRPr="01D772CA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="54D044A8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– oznaczą wartość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rynkową wszystkich produktów </w:t>
            </w:r>
            <w:r w:rsidR="54D044A8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badanym Wniosku danego Wnioskodawcy</w:t>
            </w:r>
            <w:r w:rsidR="004712F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23512704" w14:textId="313D32CF" w:rsidR="002D2F23" w:rsidRPr="00BA458C" w:rsidRDefault="002D2F23" w:rsidP="00181BA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B5286D6" w14:textId="5DCC2CDF" w:rsidR="00AE7862" w:rsidRPr="00B76C5A" w:rsidRDefault="003063B8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1</w:t>
            </w:r>
            <w:r w:rsidR="0F673973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4B05DC" w:rsidRPr="00B64DBA" w14:paraId="119010D6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3ADAAACE" w14:textId="77777777" w:rsidR="004B05DC" w:rsidRPr="004D5FA3" w:rsidRDefault="004B05DC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2D89EBBE" w14:textId="77777777" w:rsidR="004B05DC" w:rsidRPr="00732349" w:rsidRDefault="004B05DC" w:rsidP="00D31482">
            <w:pPr>
              <w:rPr>
                <w:b/>
                <w:szCs w:val="20"/>
              </w:rPr>
            </w:pPr>
            <w:r w:rsidRPr="00732349">
              <w:rPr>
                <w:b/>
                <w:szCs w:val="20"/>
              </w:rPr>
              <w:t>Zawartość odzyskanych substancji biogennych w bio-produktach</w:t>
            </w:r>
          </w:p>
          <w:p w14:paraId="466587FF" w14:textId="77777777" w:rsidR="004B05DC" w:rsidRDefault="004B05DC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  <w:p w14:paraId="7682EB10" w14:textId="7EBCF275" w:rsidR="004B05DC" w:rsidRPr="00292CA0" w:rsidRDefault="004B05DC" w:rsidP="004B05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oceniana będzie średnia procentowa</w:t>
            </w:r>
            <w:r w:rsidRPr="00A20970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ilość</w:t>
            </w:r>
            <w:r w:rsidR="00AA7DB1"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odzyskanych substancji biogennych w</w:t>
            </w:r>
            <w:r w:rsidR="00B46E3C">
              <w:rPr>
                <w:rFonts w:ascii="Calibri" w:eastAsia="Calibri" w:hAnsi="Calibri" w:cs="Times New Roman"/>
                <w:sz w:val="20"/>
                <w:lang w:eastAsia="pl-PL"/>
              </w:rPr>
              <w:t xml:space="preserve"> wytworzonych bio-produktach przeznczonych do </w:t>
            </w:r>
            <w:r w:rsidR="00B46E3C" w:rsidRPr="00B46E3C">
              <w:rPr>
                <w:rFonts w:ascii="Calibri" w:eastAsia="Calibri" w:hAnsi="Calibri" w:cs="Times New Roman"/>
                <w:sz w:val="20"/>
                <w:lang w:eastAsia="pl-PL"/>
              </w:rPr>
              <w:t xml:space="preserve">wykorzystania rolniczego </w:t>
            </w:r>
            <w:r w:rsidR="00B46E3C">
              <w:rPr>
                <w:rFonts w:ascii="Calibri" w:eastAsia="Calibri" w:hAnsi="Calibri" w:cs="Times New Roman"/>
                <w:sz w:val="20"/>
                <w:lang w:eastAsia="pl-PL"/>
              </w:rPr>
              <w:t>oraz ogrodnictwa</w:t>
            </w:r>
            <w:r w:rsidR="00AA7DB1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  <w:p w14:paraId="71D765FE" w14:textId="5AF6BAB5" w:rsidR="004B05DC" w:rsidRPr="00A20970" w:rsidRDefault="004B05DC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382F2457" w14:textId="5AF483C5" w:rsidR="004B05DC" w:rsidRPr="00BA458C" w:rsidRDefault="78ADF676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531790FE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procentowej ilości </w:t>
            </w:r>
            <w:r w:rsidR="7F890755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wszystkich</w:t>
            </w:r>
            <w:r w:rsidR="531790FE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odzyskanych substancji biogennych w wytworzonych bio-produktach deklarowanych przez Wykonawcę.</w:t>
            </w:r>
          </w:p>
          <w:p w14:paraId="0391EB3C" w14:textId="77777777" w:rsidR="004B05D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FFA172B" w14:textId="77777777" w:rsidR="004B05D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08579335" w14:textId="77777777" w:rsidR="004B05DC" w:rsidRPr="00BA458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2B70FC7" w14:textId="58C6A1BF" w:rsidR="004B05DC" w:rsidRPr="00BA458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OB=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OB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OB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*8</m:t>
                </m:r>
              </m:oMath>
            </m:oMathPara>
          </w:p>
          <w:p w14:paraId="63E50F9F" w14:textId="77777777" w:rsidR="004B05DC" w:rsidRPr="00BA458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59527CB" w14:textId="77777777" w:rsidR="004B05DC" w:rsidRPr="00BA458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26247934" w14:textId="77777777" w:rsidR="004B05DC" w:rsidRPr="00BA458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71B4213" w14:textId="18FA8BBA" w:rsidR="004B05D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OB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="00F70141" w:rsidRPr="00F70141">
              <w:rPr>
                <w:rFonts w:ascii="Calibri" w:eastAsia="Calibri" w:hAnsi="Calibri" w:cs="Times New Roman"/>
                <w:sz w:val="20"/>
                <w:lang w:eastAsia="pl-PL"/>
              </w:rPr>
              <w:t>Zawartość odzyskanych substancji biogennych w bio-produktach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przecinku.</w:t>
            </w:r>
          </w:p>
          <w:p w14:paraId="71632F17" w14:textId="77777777" w:rsidR="004B05DC" w:rsidRPr="00BA458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BC2A5D9" w14:textId="00390F51" w:rsidR="004B05DC" w:rsidRDefault="004B05DC" w:rsidP="004B05D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OB 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oznacza najwyższą spośród wszystkich Wniosków, średnią</w:t>
            </w:r>
            <w:r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F70141">
              <w:rPr>
                <w:rFonts w:ascii="Calibri" w:eastAsia="Calibri" w:hAnsi="Calibri" w:cs="Calibri"/>
                <w:sz w:val="20"/>
                <w:szCs w:val="20"/>
              </w:rPr>
              <w:t xml:space="preserve">procentową ilość </w:t>
            </w:r>
            <w:r w:rsidR="00AA7DB1">
              <w:rPr>
                <w:rFonts w:ascii="Calibri" w:eastAsia="Calibri" w:hAnsi="Calibri" w:cs="Calibri"/>
                <w:sz w:val="20"/>
                <w:szCs w:val="20"/>
              </w:rPr>
              <w:t xml:space="preserve">wszystkich </w:t>
            </w:r>
            <w:r w:rsidR="00F70141">
              <w:rPr>
                <w:rFonts w:ascii="Calibri" w:eastAsia="Calibri" w:hAnsi="Calibri" w:cs="Calibri"/>
                <w:sz w:val="20"/>
                <w:szCs w:val="20"/>
              </w:rPr>
              <w:t>odzyskanych substancji biogennych w postaci bio-produktów</w:t>
            </w:r>
            <w:r w:rsidR="004712F6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01F90A92" w14:textId="77777777" w:rsidR="004B05DC" w:rsidRDefault="004B05DC" w:rsidP="004B05DC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1FE6879" w14:textId="280D3A05" w:rsidR="004B05DC" w:rsidRDefault="004B05DC" w:rsidP="004B05DC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OB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ad</w:t>
            </w:r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– oznaczą </w:t>
            </w:r>
            <w:r w:rsidR="00F70141">
              <w:rPr>
                <w:rFonts w:ascii="Calibri" w:eastAsia="Calibri" w:hAnsi="Calibri" w:cs="Calibri"/>
                <w:sz w:val="20"/>
                <w:szCs w:val="20"/>
              </w:rPr>
              <w:t>średnią</w:t>
            </w:r>
            <w:r w:rsidR="00F70141"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F70141">
              <w:rPr>
                <w:rFonts w:ascii="Calibri" w:eastAsia="Calibri" w:hAnsi="Calibri" w:cs="Calibri"/>
                <w:sz w:val="20"/>
                <w:szCs w:val="20"/>
              </w:rPr>
              <w:t xml:space="preserve">procentową ilość </w:t>
            </w:r>
            <w:r w:rsidR="00AA7DB1">
              <w:rPr>
                <w:rFonts w:ascii="Calibri" w:eastAsia="Calibri" w:hAnsi="Calibri" w:cs="Calibri"/>
                <w:sz w:val="20"/>
                <w:szCs w:val="20"/>
              </w:rPr>
              <w:t xml:space="preserve">wszystkich </w:t>
            </w:r>
            <w:r w:rsidR="00F70141">
              <w:rPr>
                <w:rFonts w:ascii="Calibri" w:eastAsia="Calibri" w:hAnsi="Calibri" w:cs="Calibri"/>
                <w:sz w:val="20"/>
                <w:szCs w:val="20"/>
              </w:rPr>
              <w:t>odzyskanych substancji biogennych w postaci bio-produktów,</w:t>
            </w:r>
            <w:r w:rsidR="00F70141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 badanym Wniosku danego Wnioskodawcy</w:t>
            </w:r>
            <w:r w:rsidR="004712F6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  <w:p w14:paraId="6F70B436" w14:textId="74417ACD" w:rsidR="00F70141" w:rsidRPr="008E52B2" w:rsidRDefault="00F70141" w:rsidP="00181BA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51BE6E08" w14:textId="097E965D" w:rsidR="004B05DC" w:rsidRPr="00FB4516" w:rsidRDefault="550B9CE9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8</w:t>
            </w:r>
            <w:r w:rsidR="003063B8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531790FE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B64DBA" w14:paraId="78B253B7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656DBD0E" w14:textId="77777777" w:rsidR="00AE7862" w:rsidRPr="004D5FA3" w:rsidRDefault="00AE7862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1317ED69" w14:textId="77777777" w:rsidR="00A20970" w:rsidRPr="00732349" w:rsidRDefault="00A20970" w:rsidP="00D31482">
            <w:pPr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 xml:space="preserve">Jakość odzyskanej wody </w:t>
            </w:r>
          </w:p>
          <w:p w14:paraId="1C4559FE" w14:textId="77777777" w:rsidR="00A20970" w:rsidRDefault="00A20970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  <w:p w14:paraId="56F6CE52" w14:textId="356AB1C2" w:rsidR="00AE7862" w:rsidRPr="00292CA0" w:rsidRDefault="00AE7862" w:rsidP="00D3148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ramac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h niniejszego Kryterium oceniana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będzie 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średnia procentowa wartość redukcji dla poszczególnych parametrów określających jakość odzyskanej wody (w tym                                           Pięciodniowe Biochemiczne Zapotrzebowanie Tlenu (BZT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5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 Zawiesina ogólna (Zog), Mętność (M),</w:t>
            </w:r>
          </w:p>
          <w:p w14:paraId="555616ED" w14:textId="77777777" w:rsidR="00AE7862" w:rsidRDefault="00AE7862" w:rsidP="00D3148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6858CD0D" w14:textId="09866510" w:rsidR="008E52B2" w:rsidRPr="00BA458C" w:rsidRDefault="008E52B2" w:rsidP="008E52B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8E52B2"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Kryterium, Zamawiający dokona porównania</w:t>
            </w:r>
            <w:r w:rsid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 wartości średniej </w:t>
            </w:r>
            <w:r w:rsidR="002D2F23" w:rsidRPr="002D2F23">
              <w:rPr>
                <w:rFonts w:ascii="Calibri" w:eastAsia="Calibri" w:hAnsi="Calibri" w:cs="Times New Roman"/>
                <w:sz w:val="20"/>
                <w:lang w:eastAsia="pl-PL"/>
              </w:rPr>
              <w:t>redukcji badanych parametrów</w:t>
            </w:r>
            <w:r w:rsidR="002D2F23">
              <w:t xml:space="preserve"> </w:t>
            </w:r>
            <w:r w:rsidR="002D2F23" w:rsidRPr="002D2F23">
              <w:rPr>
                <w:rFonts w:ascii="Calibri" w:eastAsia="Calibri" w:hAnsi="Calibri" w:cs="Times New Roman"/>
                <w:sz w:val="20"/>
                <w:lang w:eastAsia="pl-PL"/>
              </w:rPr>
              <w:t>danego Wnioskodawcy, do najwyższej wartości spośród badanych Wnioskodawców.</w:t>
            </w:r>
          </w:p>
          <w:p w14:paraId="65CB9446" w14:textId="0A1CD577" w:rsidR="008E52B2" w:rsidRDefault="008E52B2" w:rsidP="00D3148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0B1C568" w14:textId="77777777" w:rsidR="002D2F23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6EEF18E5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59AFB9B" w14:textId="2F15D289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WO=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WO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*10</m:t>
                </m:r>
              </m:oMath>
            </m:oMathPara>
          </w:p>
          <w:p w14:paraId="05B3513D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B40422A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7B371727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B802177" w14:textId="5ADFEDE3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WO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Pr="002D2F23">
              <w:rPr>
                <w:rFonts w:ascii="Calibri" w:eastAsia="Calibri" w:hAnsi="Calibri" w:cs="Times New Roman"/>
                <w:sz w:val="20"/>
                <w:lang w:eastAsia="pl-PL"/>
              </w:rPr>
              <w:t>Jakość odzyskanej wody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przecinku.</w:t>
            </w:r>
          </w:p>
          <w:p w14:paraId="4D909418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91E59C7" w14:textId="1E779003" w:rsidR="002D2F23" w:rsidRDefault="002D2F23" w:rsidP="002D2F2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WO 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oznacza najwyższą spośród wszystkich Wniosków, średnią</w:t>
            </w:r>
            <w:r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wartość redukcji badanych parametrów </w:t>
            </w:r>
            <w:r w:rsidR="004712F6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04CED806" w14:textId="77777777" w:rsidR="004B05DC" w:rsidRDefault="004B05DC" w:rsidP="002D2F23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C7396F6" w14:textId="0486A14C" w:rsidR="00AE7862" w:rsidRPr="00BA458C" w:rsidRDefault="06244D20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lastRenderedPageBreak/>
              <w:t xml:space="preserve">WO </w:t>
            </w: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r w:rsidRPr="01D772CA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– oznaczą średnią wartość redukcji badanych parametrów 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badanym Wniosku danego Wnioskodawcy.</w:t>
            </w:r>
          </w:p>
          <w:p w14:paraId="61E80A42" w14:textId="442C125D" w:rsidR="00AE7862" w:rsidRPr="00BA458C" w:rsidRDefault="00AE7862" w:rsidP="00181BA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1DDE6AC2" w14:textId="4A9E0250" w:rsidR="00AE7862" w:rsidRPr="00B76C5A" w:rsidRDefault="719C421F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10</w:t>
            </w:r>
            <w:r w:rsidR="003063B8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B64DBA" w14:paraId="4135D07D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6C427902" w14:textId="77777777" w:rsidR="00AE7862" w:rsidRPr="004D5FA3" w:rsidRDefault="00AE7862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1485919D" w14:textId="77777777" w:rsidR="00A20970" w:rsidRPr="00732349" w:rsidRDefault="00A20970" w:rsidP="00A20970">
            <w:pPr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Jakość oczyszczonych ścieków odprowadzanych do odbiornika </w:t>
            </w:r>
          </w:p>
          <w:p w14:paraId="474E6511" w14:textId="77777777" w:rsidR="00A20970" w:rsidRDefault="00A20970" w:rsidP="00A20970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  <w:p w14:paraId="3DCB5325" w14:textId="37509883" w:rsidR="00AE7862" w:rsidRPr="00DE7302" w:rsidRDefault="00AE7862" w:rsidP="22D8D8D8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Ocenie podlegać będzie deklarowan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 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przez W</w:t>
            </w:r>
            <w:r w:rsidR="30AADE77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nioskodawcę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średnia ważona wartość redukcji dla poszczególnych parametrów określających jakość oczyszczanych ścieków odprowadzanych do odbiornika (w tym                                            Pięciodniowe Biochemiczne Zapotrzebowanie Tlenu (BZT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5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 Chemiczne zapotrzebowanie na tlen (ChZT), Zawiesiny ogólne (Z</w:t>
            </w:r>
            <w:r w:rsidR="0A919F8F" w:rsidRPr="0034185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og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 Azot ogólny (Nog), Fosfor ogólny (P</w:t>
            </w:r>
            <w:r w:rsidR="00341856" w:rsidRPr="0034185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og</w:t>
            </w:r>
            <w:r w:rsidR="0A919F8F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</w:tc>
        <w:tc>
          <w:tcPr>
            <w:tcW w:w="4809" w:type="dxa"/>
          </w:tcPr>
          <w:p w14:paraId="2E5DEA50" w14:textId="109BDD46" w:rsidR="002D2F23" w:rsidRPr="00BA458C" w:rsidRDefault="00AE7862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 w:rsidR="00133DED"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wartości</w:t>
            </w:r>
            <w:r w:rsidR="002D2F23" w:rsidRP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 redukcji </w:t>
            </w:r>
            <w:r w:rsidR="002D2F23">
              <w:rPr>
                <w:rFonts w:ascii="Calibri" w:eastAsia="Calibri" w:hAnsi="Calibri" w:cs="Times New Roman"/>
                <w:sz w:val="20"/>
                <w:lang w:eastAsia="pl-PL"/>
              </w:rPr>
              <w:t>średniej ważonej dla badanych</w:t>
            </w:r>
            <w:r w:rsidR="002D2F23" w:rsidRP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 parametrów</w:t>
            </w:r>
            <w:r w:rsidR="002D2F23">
              <w:t xml:space="preserve"> </w:t>
            </w:r>
            <w:r w:rsidR="002D2F23" w:rsidRPr="002D2F23">
              <w:rPr>
                <w:rFonts w:ascii="Calibri" w:eastAsia="Calibri" w:hAnsi="Calibri" w:cs="Times New Roman"/>
                <w:sz w:val="20"/>
                <w:lang w:eastAsia="pl-PL"/>
              </w:rPr>
              <w:t>danego Wnioskodawcy, do najwyższej wartości spośród badanych Wnioskodawców.</w:t>
            </w:r>
          </w:p>
          <w:p w14:paraId="63F2BBC1" w14:textId="77777777" w:rsidR="002D2F23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219B9E5" w14:textId="77777777" w:rsidR="002D2F23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5FFD7DC6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ACF113D" w14:textId="3261D745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ŚO=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ŚO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ŚO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*15</m:t>
                </m:r>
              </m:oMath>
            </m:oMathPara>
          </w:p>
          <w:p w14:paraId="14D511C0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D16BC41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7C40EAB8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1797E44" w14:textId="52687CFE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2D2F23">
              <w:rPr>
                <w:rFonts w:ascii="Calibri" w:eastAsia="Calibri" w:hAnsi="Calibri" w:cs="Times New Roman"/>
                <w:i/>
                <w:sz w:val="20"/>
                <w:lang w:eastAsia="pl-PL"/>
              </w:rPr>
              <w:t>ŚO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="00EF375A" w:rsidRPr="00EF375A">
              <w:rPr>
                <w:rFonts w:ascii="Calibri" w:eastAsia="Calibri" w:hAnsi="Calibri" w:cs="Times New Roman"/>
                <w:sz w:val="20"/>
                <w:lang w:eastAsia="pl-PL"/>
              </w:rPr>
              <w:t>Jakość oczyszczonych ścieków odprowadzanych do odbiornika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przecinku.</w:t>
            </w:r>
          </w:p>
          <w:p w14:paraId="0CEDE66D" w14:textId="77777777" w:rsidR="002D2F23" w:rsidRPr="00BA458C" w:rsidRDefault="002D2F23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DAD9068" w14:textId="3BE6A612" w:rsidR="002D2F23" w:rsidRDefault="002D2F23" w:rsidP="002D2F2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D2F23">
              <w:rPr>
                <w:rFonts w:ascii="Calibri" w:eastAsia="Calibri" w:hAnsi="Calibri" w:cs="Times New Roman"/>
                <w:i/>
                <w:sz w:val="20"/>
                <w:lang w:eastAsia="pl-PL"/>
              </w:rPr>
              <w:t>ŚO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oznacza najwyższą spośród wszystkich Wniosków, średnią</w:t>
            </w:r>
            <w:r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wartość redukcji badanych parametrów</w:t>
            </w:r>
            <w:r w:rsidR="004712F6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61750491" w14:textId="77777777" w:rsidR="004B05DC" w:rsidRDefault="004B05DC" w:rsidP="002D2F23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4F9495F" w14:textId="778CD2D5" w:rsidR="002D2F23" w:rsidRDefault="00EF375A" w:rsidP="002D2F2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F375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ŚO</w:t>
            </w:r>
            <w:r w:rsidR="002D2F2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2D2F23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</w:t>
            </w:r>
            <w:r w:rsidR="002D2F23"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ad</w:t>
            </w:r>
            <w:r w:rsidR="002D2F23"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="002D2F23">
              <w:rPr>
                <w:rFonts w:ascii="Calibri" w:eastAsia="Calibri" w:hAnsi="Calibri" w:cs="Calibri"/>
                <w:sz w:val="20"/>
                <w:szCs w:val="20"/>
              </w:rPr>
              <w:t xml:space="preserve">– oznaczą średnią </w:t>
            </w:r>
            <w:r w:rsidR="002D2F23"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wartość redukcji badanych parametrów </w:t>
            </w:r>
            <w:r w:rsidR="002D2F23">
              <w:rPr>
                <w:rFonts w:ascii="Calibri" w:eastAsia="Calibri" w:hAnsi="Calibri" w:cs="Times New Roman"/>
                <w:sz w:val="20"/>
                <w:lang w:eastAsia="pl-PL"/>
              </w:rPr>
              <w:t>w badanym Wniosku danego Wnioskodawcy.</w:t>
            </w:r>
          </w:p>
          <w:p w14:paraId="56E95C64" w14:textId="6E7301CC" w:rsidR="00AE7862" w:rsidRPr="00BA458C" w:rsidRDefault="00AE7862" w:rsidP="00181BA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518A4996" w14:textId="07CFEC44" w:rsidR="00AE7862" w:rsidRPr="00B76C5A" w:rsidRDefault="003063B8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15 </w:t>
            </w:r>
            <w:r w:rsidR="7219807C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B64DBA" w14:paraId="4BE0BBBC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488C32D0" w14:textId="77777777" w:rsidR="00AE7862" w:rsidRPr="004D5FA3" w:rsidRDefault="00AE7862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61F2B551" w14:textId="616485A4" w:rsidR="002262A9" w:rsidRPr="00732349" w:rsidRDefault="002262A9" w:rsidP="00A20970">
            <w:pPr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Usuwanie mikrozanieczyszczeń </w:t>
            </w:r>
            <w:r w:rsidR="003063B8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ze ścieków</w:t>
            </w:r>
            <w:r w:rsidR="00002B28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i odzyskanej</w:t>
            </w:r>
            <w:r w:rsidR="003063B8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</w:t>
            </w:r>
            <w:r w:rsidR="004B05DC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wody </w:t>
            </w:r>
          </w:p>
          <w:p w14:paraId="58E30F5B" w14:textId="77777777" w:rsidR="002262A9" w:rsidRDefault="002262A9" w:rsidP="00A20970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  <w:p w14:paraId="45E6EA55" w14:textId="1E9F35BD" w:rsidR="00AE7862" w:rsidRPr="00DE7302" w:rsidRDefault="54FA938B" w:rsidP="01D772CA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Ocenie podlegać będzie deklarowana przez Wnioskodawcę średnia procentowej wartość redukcji dla mikrozanieczyszczeń podanych w Załączniku nr 1 do Regulaminu (Tabela 3, pkt </w:t>
            </w:r>
            <w:r w:rsidR="42E79FC4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</w:tc>
        <w:tc>
          <w:tcPr>
            <w:tcW w:w="4809" w:type="dxa"/>
          </w:tcPr>
          <w:p w14:paraId="0D858F6E" w14:textId="5BEF9B1D" w:rsidR="00EF375A" w:rsidRPr="00BA458C" w:rsidRDefault="00AE7862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 w:rsidR="00133DED"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="00EF375A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wartości</w:t>
            </w:r>
            <w:r w:rsidR="00EF375A" w:rsidRP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AB6CB5"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średniej </w:t>
            </w:r>
            <w:r w:rsidR="00EF375A" w:rsidRP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redukcji </w:t>
            </w:r>
            <w:r w:rsidR="00EF375A">
              <w:rPr>
                <w:rFonts w:ascii="Calibri" w:eastAsia="Calibri" w:hAnsi="Calibri" w:cs="Times New Roman"/>
                <w:sz w:val="20"/>
                <w:lang w:eastAsia="pl-PL"/>
              </w:rPr>
              <w:t>dla badanych</w:t>
            </w:r>
            <w:r w:rsidR="00EF375A" w:rsidRPr="002D2F23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AB6CB5">
              <w:rPr>
                <w:rFonts w:ascii="Calibri" w:eastAsia="Calibri" w:hAnsi="Calibri" w:cs="Times New Roman"/>
                <w:sz w:val="20"/>
                <w:lang w:eastAsia="pl-PL"/>
              </w:rPr>
              <w:t>mikrozanieczyszczeń</w:t>
            </w:r>
            <w:r w:rsidR="00EF375A">
              <w:t xml:space="preserve"> </w:t>
            </w:r>
            <w:r w:rsidR="00EF375A" w:rsidRPr="002D2F23">
              <w:rPr>
                <w:rFonts w:ascii="Calibri" w:eastAsia="Calibri" w:hAnsi="Calibri" w:cs="Times New Roman"/>
                <w:sz w:val="20"/>
                <w:lang w:eastAsia="pl-PL"/>
              </w:rPr>
              <w:t>danego Wnioskodawcy, do najwyższej wartości spośród badanych Wnioskodawców.</w:t>
            </w:r>
          </w:p>
          <w:p w14:paraId="57DC27FB" w14:textId="77777777" w:rsidR="00EF375A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3F6AACA" w14:textId="77777777" w:rsidR="00EF375A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1902E2B9" w14:textId="77777777" w:rsidR="00EF375A" w:rsidRPr="00BA458C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EC096CB" w14:textId="4C27544A" w:rsidR="00EF375A" w:rsidRPr="00BA458C" w:rsidRDefault="00AB6CB5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M=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*10</m:t>
                </m:r>
              </m:oMath>
            </m:oMathPara>
          </w:p>
          <w:p w14:paraId="5D65BD71" w14:textId="77777777" w:rsidR="00EF375A" w:rsidRPr="00BA458C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3216DC5" w14:textId="77777777" w:rsidR="00EF375A" w:rsidRPr="00BA458C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547CF09D" w14:textId="77777777" w:rsidR="00EF375A" w:rsidRPr="00BA458C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8278CE7" w14:textId="7BB4C296" w:rsidR="00EF375A" w:rsidRPr="00BA458C" w:rsidRDefault="00AB6CB5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M</w:t>
            </w:r>
            <w:r w:rsidR="00EF375A"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="00EF375A"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</w:t>
            </w:r>
            <w:r w:rsidR="00EF375A"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="00EF375A"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 w:rsidR="00EF375A"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="00EF375A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 w:rsidR="00EF375A"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Pr="00AB6CB5">
              <w:rPr>
                <w:rFonts w:ascii="Calibri" w:eastAsia="Calibri" w:hAnsi="Calibri" w:cs="Times New Roman"/>
                <w:sz w:val="20"/>
                <w:lang w:eastAsia="pl-PL"/>
              </w:rPr>
              <w:t>Usuwanie mikrozanieczyszczeń</w:t>
            </w:r>
            <w:r w:rsidR="00EF375A"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przecinku.</w:t>
            </w:r>
          </w:p>
          <w:p w14:paraId="005559E8" w14:textId="77777777" w:rsidR="00EF375A" w:rsidRPr="00BA458C" w:rsidRDefault="00EF375A" w:rsidP="00EF375A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566C08B" w14:textId="1A7DC2A1" w:rsidR="00EF375A" w:rsidRDefault="00AB6CB5" w:rsidP="00EF375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M</w:t>
            </w:r>
            <w:r w:rsidR="00EF375A"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="00EF375A"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="00EF375A"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="00EF375A"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 w:rsidR="00EF375A">
              <w:rPr>
                <w:rFonts w:ascii="Calibri" w:eastAsia="Calibri" w:hAnsi="Calibri" w:cs="Calibri"/>
                <w:sz w:val="20"/>
                <w:szCs w:val="20"/>
              </w:rPr>
              <w:t>oznacza najwyższą spośród wszystkich Wniosków, średnią</w:t>
            </w:r>
            <w:r w:rsidR="00EF375A"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wartość redukcji badanych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mikrozanieczyszczeń</w:t>
            </w:r>
            <w:r w:rsidR="004712F6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 w:rsidR="00EF375A" w:rsidRPr="002D2F2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228AB725" w14:textId="77777777" w:rsidR="004B05DC" w:rsidRDefault="004B05DC" w:rsidP="00EF375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1F5753B" w14:textId="2557F649" w:rsidR="00EF375A" w:rsidRDefault="2F8436D4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lastRenderedPageBreak/>
              <w:t>M</w:t>
            </w:r>
            <w:r w:rsidR="5879BE0B" w:rsidRPr="01D772C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5879BE0B" w:rsidRPr="01D772C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r w:rsidR="5879BE0B" w:rsidRPr="01D772CA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="5879BE0B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– oznaczą średnią wartość redukcji badanych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>mikrozanieczyszczeń</w:t>
            </w:r>
            <w:r w:rsidR="5879BE0B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5879BE0B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badanym Wniosku danego Wnioskodawcy.</w:t>
            </w:r>
          </w:p>
          <w:p w14:paraId="7B5B2A83" w14:textId="541B0A35" w:rsidR="00AE7862" w:rsidRPr="00BA458C" w:rsidRDefault="00AE7862" w:rsidP="00181BA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37ADF98" w14:textId="32ECFA03" w:rsidR="00AE7862" w:rsidRPr="00B76C5A" w:rsidRDefault="003063B8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10 </w:t>
            </w:r>
            <w:r w:rsidR="7219807C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7C38F3" w:rsidRPr="00B64DBA" w14:paraId="295542E8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47C179C5" w14:textId="77777777" w:rsidR="007C38F3" w:rsidRPr="004D5FA3" w:rsidRDefault="007C38F3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779D31F6" w14:textId="17AC73DF" w:rsidR="007C38F3" w:rsidRPr="00732349" w:rsidRDefault="007C38F3" w:rsidP="01D772CA">
            <w:pPr>
              <w:rPr>
                <w:rFonts w:ascii="Calibri" w:eastAsia="Calibri" w:hAnsi="Calibri" w:cs="Times New Roman"/>
                <w:b/>
                <w:bCs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szCs w:val="20"/>
                <w:lang w:eastAsia="pl-PL"/>
              </w:rPr>
              <w:t xml:space="preserve">Stopień </w:t>
            </w:r>
            <w:r w:rsidR="222E9991" w:rsidRPr="00732349">
              <w:rPr>
                <w:rFonts w:ascii="Calibri" w:eastAsia="Calibri" w:hAnsi="Calibri" w:cs="Times New Roman"/>
                <w:b/>
                <w:bCs/>
                <w:szCs w:val="20"/>
                <w:lang w:eastAsia="pl-PL"/>
              </w:rPr>
              <w:t>akumulacji mikrozanieczyszczeń</w:t>
            </w:r>
            <w:r w:rsidRPr="00732349">
              <w:rPr>
                <w:rFonts w:ascii="Calibri" w:eastAsia="Calibri" w:hAnsi="Calibri" w:cs="Times New Roman"/>
                <w:b/>
                <w:bCs/>
                <w:szCs w:val="20"/>
                <w:lang w:eastAsia="pl-PL"/>
              </w:rPr>
              <w:t xml:space="preserve"> w osadach</w:t>
            </w:r>
          </w:p>
          <w:p w14:paraId="14E359E4" w14:textId="19A79929" w:rsidR="007C38F3" w:rsidRPr="002262A9" w:rsidRDefault="007C38F3" w:rsidP="01D772CA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7EDE6C7" w14:textId="387506F4" w:rsidR="007C38F3" w:rsidRPr="002262A9" w:rsidRDefault="1E714675" w:rsidP="01D772CA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Ocenie podlegać będzie deklarowana przez Wnioskodawcę średnia wartość współczynnika stopnia akumulacji w osadach mikrozanieczyszczeń podanych w Załączniku nr 1 do Regulaminu (Tabela 3, pkt </w:t>
            </w:r>
            <w:r w:rsidR="5D162BA6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7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  <w:p w14:paraId="6469669C" w14:textId="3C30FF83" w:rsidR="007C38F3" w:rsidRPr="002262A9" w:rsidRDefault="007C38F3" w:rsidP="01D772CA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809" w:type="dxa"/>
          </w:tcPr>
          <w:p w14:paraId="44B2A3F3" w14:textId="6E06C77E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Kryterium, Zamawiający dokona porównania wartości </w:t>
            </w:r>
            <w:r w:rsidR="582BFD95"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stopnia akumulacji </w:t>
            </w:r>
            <w:r w:rsidR="004712F6"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wyrażon</w:t>
            </w:r>
            <w:r w:rsidR="004712F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ej</w:t>
            </w:r>
            <w:r w:rsidR="004712F6"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82BFD95"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współczynnikiem </w:t>
            </w:r>
            <w:r w:rsidR="424C55F3"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akumulacji badanych</w:t>
            </w:r>
            <w:r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44DC081A"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mikrozanieczyszczeń Wnioskodawcy</w:t>
            </w:r>
            <w:r w:rsidRPr="6278C80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do najwyższej wartości spośród badanych Wnioskodawców.</w:t>
            </w:r>
          </w:p>
          <w:p w14:paraId="14486E9B" w14:textId="77777777" w:rsidR="007C38F3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9C7F52B" w14:textId="77777777" w:rsidR="007C38F3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przyzna punkty na podstawie niniejszego wzoru:</w:t>
            </w:r>
          </w:p>
          <w:p w14:paraId="471549B0" w14:textId="77777777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6B8C154" w14:textId="08B08088" w:rsidR="007C38F3" w:rsidRPr="00BA458C" w:rsidRDefault="007C38F3" w:rsidP="01D772C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MO=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MO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 </m:t>
                        </m:r>
                        <m:r>
                          <w:ins w:id="14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min</m:t>
                          </w:ins>
                        </m:r>
                        <m:r>
                          <w:del w:id="15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bad</m:t>
                          </w:del>
                        </m:r>
                      </m:sub>
                    </m:sSub>
                  </m:num>
                  <m:den>
                    <m:sSub>
                      <m:sSubPr>
                        <m:ctrlPr>
                          <w:del w:id="16" w:author="Autor">
                            <w:rPr>
                              <w:rFonts w:ascii="Cambria Math" w:eastAsia="Calibri" w:hAnsi="Cambria Math" w:cs="Times New Roman"/>
                              <w:i/>
                              <w:sz w:val="20"/>
                              <w:lang w:eastAsia="pl-PL"/>
                            </w:rPr>
                          </w:del>
                        </m:ctrlPr>
                      </m:sSubPr>
                      <m:e>
                        <m:r>
                          <w:del w:id="17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MO</m:t>
                          </w:del>
                        </m:r>
                      </m:e>
                      <m:sub>
                        <m:r>
                          <w:del w:id="18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 xml:space="preserve"> max</m:t>
                          </w:del>
                        </m:r>
                      </m:sub>
                    </m:sSub>
                    <m:r>
                      <w:ins w:id="19" w:author="Autor">
                        <w:rPr>
                          <w:rFonts w:ascii="Cambria Math" w:eastAsia="Calibri" w:hAnsi="Cambria Math" w:cs="Times New Roman"/>
                          <w:sz w:val="20"/>
                          <w:lang w:eastAsia="pl-PL"/>
                        </w:rPr>
                        <m:t>MO bad</m:t>
                      </w:ins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*10</m:t>
                </m:r>
              </m:oMath>
            </m:oMathPara>
          </w:p>
          <w:p w14:paraId="48DD6591" w14:textId="77777777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08E5266" w14:textId="77777777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Przy czym:</w:t>
            </w:r>
          </w:p>
          <w:p w14:paraId="1EFC1462" w14:textId="77777777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7A6BADC" w14:textId="06ACEE49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MO 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– oznacza liczbę punktów przyznaną badanemu Wnioskowi danego Wnioskodawcy w ramach Kryterium </w:t>
            </w:r>
            <w:r w:rsidR="0351E499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Stopień akumulacji mikrozanieczyszczeń w osadach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Uzyskany wynik zostanie zaokrąglony do trzech miejsc po przecinku.</w:t>
            </w:r>
          </w:p>
          <w:p w14:paraId="625B59CB" w14:textId="77777777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590B2B6" w14:textId="3DD52391" w:rsidR="007C38F3" w:rsidRDefault="007C38F3" w:rsidP="007C38F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1D772C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MO </w:t>
            </w:r>
            <w:ins w:id="20" w:author="Autor">
              <w:r w:rsidR="00864E02">
                <w:rPr>
                  <w:rFonts w:ascii="Calibri" w:eastAsia="Calibri" w:hAnsi="Calibri" w:cs="Times New Roman"/>
                  <w:i/>
                  <w:iCs/>
                  <w:sz w:val="20"/>
                  <w:szCs w:val="20"/>
                  <w:vertAlign w:val="subscript"/>
                  <w:lang w:eastAsia="pl-PL"/>
                </w:rPr>
                <w:t>min</w:t>
              </w:r>
            </w:ins>
            <w:del w:id="21" w:author="Autor">
              <w:r w:rsidRPr="01D772CA" w:rsidDel="00864E02">
                <w:rPr>
                  <w:rFonts w:ascii="Calibri" w:eastAsia="Calibri" w:hAnsi="Calibri" w:cs="Times New Roman"/>
                  <w:i/>
                  <w:iCs/>
                  <w:sz w:val="20"/>
                  <w:szCs w:val="20"/>
                  <w:vertAlign w:val="subscript"/>
                  <w:lang w:eastAsia="pl-PL"/>
                </w:rPr>
                <w:delText>max</w:delText>
              </w:r>
            </w:del>
            <w:r w:rsidRPr="01D772CA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–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oznacza </w:t>
            </w:r>
            <w:del w:id="22" w:author="Autor">
              <w:r w:rsidRPr="01D772CA" w:rsidDel="00864E02">
                <w:rPr>
                  <w:rFonts w:ascii="Calibri" w:eastAsia="Calibri" w:hAnsi="Calibri" w:cs="Calibri"/>
                  <w:sz w:val="20"/>
                  <w:szCs w:val="20"/>
                </w:rPr>
                <w:delText xml:space="preserve">najwyższą </w:delText>
              </w:r>
            </w:del>
            <w:ins w:id="23" w:author="Autor">
              <w:r w:rsidR="00864E02">
                <w:rPr>
                  <w:rFonts w:ascii="Calibri" w:eastAsia="Calibri" w:hAnsi="Calibri" w:cs="Calibri"/>
                  <w:sz w:val="20"/>
                  <w:szCs w:val="20"/>
                </w:rPr>
                <w:t>najniższą</w:t>
              </w:r>
              <w:r w:rsidR="00864E02" w:rsidRPr="01D772CA">
                <w:rPr>
                  <w:rFonts w:ascii="Calibri" w:eastAsia="Calibri" w:hAnsi="Calibri" w:cs="Calibri"/>
                  <w:sz w:val="20"/>
                  <w:szCs w:val="20"/>
                </w:rPr>
                <w:t xml:space="preserve"> </w:t>
              </w:r>
            </w:ins>
            <w:r w:rsidRPr="01D772CA">
              <w:rPr>
                <w:rFonts w:ascii="Calibri" w:eastAsia="Calibri" w:hAnsi="Calibri" w:cs="Calibri"/>
                <w:sz w:val="20"/>
                <w:szCs w:val="20"/>
              </w:rPr>
              <w:t>spośród wszystkich Wniosków, średni</w:t>
            </w:r>
            <w:r w:rsidR="63288953" w:rsidRPr="01D772CA">
              <w:rPr>
                <w:rFonts w:ascii="Calibri" w:eastAsia="Calibri" w:hAnsi="Calibri" w:cs="Calibri"/>
                <w:sz w:val="20"/>
                <w:szCs w:val="20"/>
              </w:rPr>
              <w:t>ą wartość współczynnika</w:t>
            </w:r>
            <w:r w:rsidR="7D6F8056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akumulacji dla podanych mikrozanieczyszczeń</w:t>
            </w:r>
            <w:r w:rsidR="00815F6A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 w:rsidR="7D6F8056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7B24D485" w14:textId="77777777" w:rsidR="007C38F3" w:rsidRDefault="007C38F3" w:rsidP="007C38F3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EF9DB71" w14:textId="367C7911" w:rsidR="007C38F3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MO </w:t>
            </w:r>
            <w:r w:rsidRPr="01D772C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r w:rsidRPr="01D772CA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>– oznaczą średnią wartość</w:t>
            </w:r>
            <w:r w:rsidR="41F6C9CA"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współczynnika akumulacji</w:t>
            </w:r>
            <w:r w:rsidRPr="01D772CA">
              <w:rPr>
                <w:rFonts w:ascii="Calibri" w:eastAsia="Calibri" w:hAnsi="Calibri" w:cs="Calibri"/>
                <w:sz w:val="20"/>
                <w:szCs w:val="20"/>
              </w:rPr>
              <w:t xml:space="preserve"> badanych mikrozanieczyszczeń 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badanym Wniosku danego Wnioskodawcy.</w:t>
            </w:r>
          </w:p>
          <w:p w14:paraId="3A926C07" w14:textId="1EC96D8D" w:rsidR="007C38F3" w:rsidRPr="00BA458C" w:rsidRDefault="007C38F3" w:rsidP="00181BA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1E471DF7" w14:textId="3965802E" w:rsidR="007C38F3" w:rsidRDefault="007C38F3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10 punktów</w:t>
            </w:r>
          </w:p>
        </w:tc>
      </w:tr>
      <w:tr w:rsidR="007C38F3" w:rsidRPr="00B64DBA" w14:paraId="7DCBDD28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078EFC55" w14:textId="77777777" w:rsidR="007C38F3" w:rsidRPr="004D5FA3" w:rsidRDefault="007C38F3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137304F9" w14:textId="52E7B7E6" w:rsidR="007C38F3" w:rsidRPr="00732349" w:rsidRDefault="007C38F3" w:rsidP="007C38F3">
            <w:pPr>
              <w:rPr>
                <w:b/>
                <w:szCs w:val="20"/>
              </w:rPr>
            </w:pPr>
            <w:r w:rsidRPr="00732349">
              <w:rPr>
                <w:b/>
                <w:szCs w:val="20"/>
              </w:rPr>
              <w:t>Przychód z Komercjalizacji Wyników Prac B+R</w:t>
            </w:r>
          </w:p>
          <w:p w14:paraId="1E86D0D2" w14:textId="77777777" w:rsidR="007C38F3" w:rsidRDefault="007C38F3" w:rsidP="007C38F3">
            <w:pPr>
              <w:rPr>
                <w:b/>
                <w:sz w:val="20"/>
                <w:szCs w:val="20"/>
              </w:rPr>
            </w:pPr>
          </w:p>
          <w:p w14:paraId="3E9291DC" w14:textId="29453892" w:rsidR="007C38F3" w:rsidRDefault="007C38F3" w:rsidP="007C38F3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ę</w:t>
            </w:r>
            <w:r w:rsidRPr="00292CA0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Udział w Przychodzie</w:t>
            </w:r>
            <w:r w:rsidRPr="004A7381">
              <w:rPr>
                <w:sz w:val="20"/>
                <w:szCs w:val="20"/>
              </w:rPr>
              <w:t xml:space="preserve"> z </w:t>
            </w:r>
            <w:r w:rsidRPr="004B05DC">
              <w:rPr>
                <w:sz w:val="20"/>
                <w:szCs w:val="20"/>
              </w:rPr>
              <w:t>Komercjalizacji Wyników Prac B+R</w:t>
            </w:r>
            <w:r w:rsidRPr="004A7381">
              <w:rPr>
                <w:sz w:val="20"/>
                <w:szCs w:val="20"/>
              </w:rPr>
              <w:t>.</w:t>
            </w:r>
          </w:p>
          <w:p w14:paraId="17F270C1" w14:textId="77777777" w:rsidR="007C38F3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ADC48B2" w14:textId="77777777" w:rsidR="007C38F3" w:rsidRDefault="007C38F3" w:rsidP="007C38F3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7FDDB16C" w14:textId="1308F07D" w:rsidR="007C38F3" w:rsidRPr="003D207B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</w:t>
            </w:r>
            <w:r w:rsidRPr="004B05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Komercjalizacji Wyników Prac B+R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</w:t>
            </w:r>
            <w:r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minimalne 0.5%, </w:t>
            </w:r>
            <w:r w:rsidRPr="003D207B">
              <w:rPr>
                <w:rFonts w:ascii="Calibri" w:eastAsia="Calibri" w:hAnsi="Calibri" w:cs="Times New Roman"/>
                <w:sz w:val="20"/>
                <w:lang w:eastAsia="pl-PL"/>
              </w:rPr>
              <w:t xml:space="preserve">deklarowanego w badanym Wniosku danego Wnioskodawcy, do najwyższego deklarowanego </w:t>
            </w:r>
            <w:r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w Przychodzie z Komercjalizacji Wyników Prac B+R ponad minimalne 0.5%, </w:t>
            </w:r>
            <w:r w:rsidRPr="003D207B">
              <w:rPr>
                <w:rFonts w:ascii="Calibri" w:eastAsia="Calibri" w:hAnsi="Calibri" w:cs="Times New Roman"/>
                <w:sz w:val="20"/>
                <w:lang w:eastAsia="pl-PL"/>
              </w:rPr>
              <w:t xml:space="preserve">spośród wszystkich Wniosków. </w:t>
            </w:r>
          </w:p>
          <w:p w14:paraId="76EC777D" w14:textId="77777777" w:rsidR="007C38F3" w:rsidRPr="003D207B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8B0EEF8" w14:textId="29A28117" w:rsidR="007C38F3" w:rsidRPr="003D207B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3D207B">
              <w:rPr>
                <w:rFonts w:ascii="Calibri" w:eastAsia="Calibri" w:hAnsi="Calibri" w:cs="Times New Roman"/>
                <w:sz w:val="20"/>
                <w:lang w:eastAsia="pl-PL"/>
              </w:rPr>
              <w:t>Zamawiający przyzna punkty na podstawie niniejszego wzoru:</w:t>
            </w:r>
          </w:p>
          <w:p w14:paraId="66CC83F9" w14:textId="77777777" w:rsidR="007C38F3" w:rsidRPr="003D207B" w:rsidRDefault="007C38F3" w:rsidP="007C38F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EEFC62A" w14:textId="689B41EC" w:rsidR="007C38F3" w:rsidRPr="00BA458C" w:rsidRDefault="002B0396" w:rsidP="01D772C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T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*4</m:t>
                </m:r>
              </m:oMath>
            </m:oMathPara>
          </w:p>
          <w:p w14:paraId="5F9229E0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55D5071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67E3BF43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72D60BB" w14:textId="0ACF8E29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T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Przychód z </w:t>
            </w:r>
            <w:r w:rsidR="00815F6A">
              <w:rPr>
                <w:rFonts w:ascii="Calibri" w:eastAsia="Calibri" w:hAnsi="Calibri" w:cs="Times New Roman"/>
                <w:sz w:val="20"/>
                <w:lang w:eastAsia="pl-PL"/>
              </w:rPr>
              <w:t xml:space="preserve">Komercjalizacji </w:t>
            </w:r>
            <w:r w:rsidR="00815F6A"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Wyników Prac B+R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przecinku,</w:t>
            </w:r>
          </w:p>
          <w:p w14:paraId="12E4B549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B0B72B4" w14:textId="14DC2FC3" w:rsidR="007C38F3" w:rsidRPr="003D207B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lastRenderedPageBreak/>
              <w:t>U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T max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najwyższy deklarowany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Udział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komercjalizacji </w:t>
            </w:r>
            <w:r w:rsidR="00815F6A"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Wyników Prac B+R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</w:t>
            </w:r>
            <w:r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minimalne 0.5%, </w:t>
            </w:r>
            <w:r w:rsidRPr="003D207B">
              <w:rPr>
                <w:rFonts w:ascii="Calibri" w:eastAsia="Calibri" w:hAnsi="Calibri" w:cs="Times New Roman"/>
                <w:sz w:val="20"/>
                <w:lang w:eastAsia="pl-PL"/>
              </w:rPr>
              <w:t>spośród wszystkich Wniosków,</w:t>
            </w:r>
          </w:p>
          <w:p w14:paraId="313C64A5" w14:textId="77777777" w:rsidR="007C38F3" w:rsidRPr="003D207B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30CB25C" w14:textId="322C20E5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U</w:t>
            </w:r>
            <w:r w:rsidRPr="01D772CA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>T bad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Udział w Przychodzie z </w:t>
            </w:r>
            <w:r w:rsidR="00815F6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 w:rsidR="00815F6A"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omercjalizacji </w:t>
            </w:r>
            <w:r w:rsidR="00815F6A"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Wyników Prac B+R </w:t>
            </w:r>
            <w:r w:rsidRPr="01D772C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ponad minimalne 0.5%, deklarowany w badanym Wniosku danego Wnioskodawcy.</w:t>
            </w:r>
          </w:p>
          <w:p w14:paraId="620AA18E" w14:textId="5233314E" w:rsidR="007C38F3" w:rsidRPr="00BA458C" w:rsidRDefault="007C38F3" w:rsidP="01D772C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</w:tcPr>
          <w:p w14:paraId="4CE4BA4C" w14:textId="61F6AFE8" w:rsidR="007C38F3" w:rsidRPr="003D5D76" w:rsidRDefault="468A6BD4" w:rsidP="01D772CA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4</w:t>
            </w:r>
            <w:r w:rsidR="007C38F3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00815F6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7C38F3" w:rsidRPr="00B64DBA" w14:paraId="38FE77F8" w14:textId="77777777" w:rsidTr="6278C803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10F048C9" w14:textId="77777777" w:rsidR="007C38F3" w:rsidRPr="004D5FA3" w:rsidRDefault="007C38F3" w:rsidP="01D772CA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6D25073B" w14:textId="2BBA3D1A" w:rsidR="007C38F3" w:rsidRPr="00732349" w:rsidRDefault="007C38F3" w:rsidP="007C38F3">
            <w:pPr>
              <w:rPr>
                <w:b/>
                <w:szCs w:val="20"/>
              </w:rPr>
            </w:pPr>
            <w:r w:rsidRPr="00732349">
              <w:rPr>
                <w:b/>
                <w:szCs w:val="20"/>
              </w:rPr>
              <w:t>Przychód z Komercjalizacji Technologii Zależnych</w:t>
            </w:r>
          </w:p>
          <w:p w14:paraId="22C6DC39" w14:textId="77777777" w:rsidR="007C38F3" w:rsidRDefault="007C38F3" w:rsidP="007C38F3">
            <w:pPr>
              <w:rPr>
                <w:b/>
                <w:sz w:val="20"/>
                <w:szCs w:val="20"/>
              </w:rPr>
            </w:pPr>
          </w:p>
          <w:p w14:paraId="409355D3" w14:textId="67B48415" w:rsidR="007C38F3" w:rsidRDefault="007C38F3" w:rsidP="007C38F3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ę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Udział w </w:t>
            </w:r>
            <w:r>
              <w:rPr>
                <w:sz w:val="20"/>
                <w:szCs w:val="20"/>
              </w:rPr>
              <w:t>Przychodzie z Komercjalizacji Technologii Z</w:t>
            </w:r>
            <w:r w:rsidRPr="004A7381">
              <w:rPr>
                <w:sz w:val="20"/>
                <w:szCs w:val="20"/>
              </w:rPr>
              <w:t>ależnych.</w:t>
            </w:r>
          </w:p>
          <w:p w14:paraId="6F504F00" w14:textId="77777777" w:rsidR="007C38F3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6F39A8C" w14:textId="77777777" w:rsidR="007C38F3" w:rsidRDefault="007C38F3" w:rsidP="007C38F3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7A7CEE42" w14:textId="1F997F3E" w:rsidR="007C38F3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Przychodzie z Komercjalizacji Technologii zależnych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ponad minimal</w:t>
            </w:r>
            <w:r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ne 0.5%, </w:t>
            </w:r>
            <w:r w:rsidRPr="003D207B">
              <w:rPr>
                <w:rFonts w:ascii="Calibri" w:eastAsia="Calibri" w:hAnsi="Calibri" w:cs="Times New Roman"/>
                <w:sz w:val="20"/>
                <w:lang w:eastAsia="pl-PL"/>
              </w:rPr>
              <w:t xml:space="preserve">deklarowanego w badanym Wniosku danego Wnioskodawcy, do najwyższego deklarowanego </w:t>
            </w:r>
            <w:r w:rsidRPr="003D207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Udziału w Przychodzie z Komercjalizacji Technologii Zależnych ponad minimalne 0.5%,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</w:p>
          <w:p w14:paraId="25CD4E7E" w14:textId="77777777" w:rsidR="007C38F3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048FCA2" w14:textId="49EA233C" w:rsidR="007C38F3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1B10A9EC" w14:textId="77777777" w:rsidR="007C38F3" w:rsidRPr="003D5D76" w:rsidRDefault="007C38F3" w:rsidP="007C38F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95378C1" w14:textId="18144DBD" w:rsidR="007C38F3" w:rsidRPr="00BA458C" w:rsidRDefault="002B0396" w:rsidP="01D772C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Z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Z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Z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*4</m:t>
                </m:r>
              </m:oMath>
            </m:oMathPara>
          </w:p>
          <w:p w14:paraId="424C82E4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C464B8F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7FCD618C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5242555" w14:textId="6891B4BF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 w:rsidRPr="00827A3A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Przychód z komercjalizacji technologii zależnych. Uzyskany wynik zostanie zaokrąglony do trzech miejsc po przecinku,</w:t>
            </w:r>
          </w:p>
          <w:p w14:paraId="56B8EFE4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FD7D8A5" w14:textId="77777777" w:rsidR="007C38F3" w:rsidRPr="00864D6F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 max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najwyższy deklarowany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Udział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Przychodzie z K</w:t>
            </w:r>
            <w:r w:rsidRPr="00864D6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omercjalizacji technologii zależnych ponad minimalne 0.5%, </w:t>
            </w:r>
            <w:r w:rsidRPr="00864D6F">
              <w:rPr>
                <w:rFonts w:ascii="Calibri" w:eastAsia="Calibri" w:hAnsi="Calibri" w:cs="Times New Roman"/>
                <w:sz w:val="20"/>
                <w:lang w:eastAsia="pl-PL"/>
              </w:rPr>
              <w:t>spośród wszystkich Wniosków,</w:t>
            </w:r>
          </w:p>
          <w:p w14:paraId="669EEB1C" w14:textId="77777777" w:rsidR="007C38F3" w:rsidRPr="00864D6F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9AE81B6" w14:textId="7D91DE00" w:rsidR="007C38F3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864D6F"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 w:rsidRPr="00864D6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 bad</w:t>
            </w:r>
            <w:r w:rsidRPr="00864D6F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 w:rsidRPr="00864D6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 w Przychodzie z Komercjalizacji technologii zależnych ponad minimalne 0.5%,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deklarowany w badanym Wniosku danego Wnioskodawcy.</w:t>
            </w:r>
          </w:p>
          <w:p w14:paraId="36B31C94" w14:textId="77777777" w:rsidR="007C38F3" w:rsidRPr="00BA458C" w:rsidRDefault="007C38F3" w:rsidP="007C38F3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105C1E2E" w14:textId="4FC73265" w:rsidR="007C38F3" w:rsidRPr="002B1109" w:rsidRDefault="751723BB" w:rsidP="01D772CA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4</w:t>
            </w:r>
            <w:r w:rsidR="007C38F3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15F6A"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punkt</w:t>
            </w:r>
            <w:r w:rsidR="00815F6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AA7125" w:rsidRPr="00B64DBA" w14:paraId="0F6B57B7" w14:textId="77777777" w:rsidTr="00732349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69BB1975" w14:textId="77777777" w:rsidR="00AA7125" w:rsidRPr="004D5FA3" w:rsidRDefault="00AA7125" w:rsidP="00AA7125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49CC97A3" w14:textId="6D701473" w:rsidR="00AA7125" w:rsidRPr="00732349" w:rsidRDefault="00AA7125" w:rsidP="00732349">
            <w:pPr>
              <w:rPr>
                <w:b/>
                <w:szCs w:val="20"/>
              </w:rPr>
            </w:pPr>
            <w:r w:rsidRPr="00732349">
              <w:rPr>
                <w:b/>
                <w:szCs w:val="20"/>
              </w:rPr>
              <w:t>Cena za realizację Etapu I</w:t>
            </w:r>
          </w:p>
        </w:tc>
        <w:tc>
          <w:tcPr>
            <w:tcW w:w="4809" w:type="dxa"/>
          </w:tcPr>
          <w:p w14:paraId="7FCD709E" w14:textId="539C4F50" w:rsidR="00AA7125" w:rsidRDefault="00AA7125" w:rsidP="00AA7125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ramach niniejszego Kryterium, Zamawiający dokona porównania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wynagrodzenia za realizację 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Etapu I deklarowanego w badanym Wniosku danego Wnioskodawcy, do najniższego deklarowanego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wynagrodzenia tytułem 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realizacji Etapu I spośród wszystkich Wniosków. Zamawiający przyzna punkty na podstawie niniejszego wzoru:</w:t>
            </w:r>
          </w:p>
          <w:p w14:paraId="07664C85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8884397" w14:textId="013B23C6" w:rsidR="00F23260" w:rsidRDefault="002B0396" w:rsidP="00AA7125">
            <w:pPr>
              <w:jc w:val="center"/>
              <w:rPr>
                <w:rFonts w:ascii="MathJax_Math-italic" w:eastAsia="MathJax_Math-italic" w:hAnsi="MathJax_Math-italic" w:cs="MathJax_Math-italic"/>
                <w:color w:val="000000" w:themeColor="text1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EI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 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*4</m:t>
                </m:r>
              </m:oMath>
            </m:oMathPara>
          </w:p>
          <w:p w14:paraId="59814D96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508A5B6B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Przy czym:</w:t>
            </w:r>
          </w:p>
          <w:p w14:paraId="66E1EF3C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04A3C910" w14:textId="4B6B1480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Etapu I. Uzyskany wynik zostanie zaokrąglony do trzech miejsc po przecinku,</w:t>
            </w:r>
          </w:p>
          <w:p w14:paraId="1A650C62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198CD77" w14:textId="338FA3A0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lastRenderedPageBreak/>
              <w:t>K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 min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najniższ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e deklarowane wynagrodzenie tytułem 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realizacji Etapu I spośród wszystkich Wniosków [PLN],</w:t>
            </w:r>
          </w:p>
          <w:p w14:paraId="4E0F1B1B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348FC296" w14:textId="2884F83C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 bad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tytułem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realizacji Etapu I deklarowany w badanym Wniosku danego Wnioskodawcy [PLN].</w:t>
            </w:r>
          </w:p>
          <w:p w14:paraId="48E224E7" w14:textId="77777777" w:rsidR="00AA7125" w:rsidRPr="00BA458C" w:rsidRDefault="00AA7125" w:rsidP="00AA7125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26AE7FD8" w14:textId="32DBDED3" w:rsidR="00AA7125" w:rsidRPr="01D772CA" w:rsidRDefault="00F23260" w:rsidP="00AA7125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4 punkt</w:t>
            </w: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AA7125" w:rsidRPr="00B64DBA" w14:paraId="09818EDB" w14:textId="77777777" w:rsidTr="00732349">
        <w:trPr>
          <w:trHeight w:val="1134"/>
          <w:jc w:val="center"/>
        </w:trPr>
        <w:tc>
          <w:tcPr>
            <w:tcW w:w="846" w:type="dxa"/>
            <w:shd w:val="clear" w:color="auto" w:fill="A8D08D" w:themeFill="accent6" w:themeFillTint="99"/>
          </w:tcPr>
          <w:p w14:paraId="4ECD03D9" w14:textId="77777777" w:rsidR="00AA7125" w:rsidRPr="004D5FA3" w:rsidRDefault="00AA7125" w:rsidP="00AA7125">
            <w:pPr>
              <w:pStyle w:val="Akapitzlist"/>
              <w:numPr>
                <w:ilvl w:val="1"/>
                <w:numId w:val="19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3412" w:type="dxa"/>
          </w:tcPr>
          <w:p w14:paraId="0A28BDED" w14:textId="77777777" w:rsidR="00AA7125" w:rsidRPr="00732349" w:rsidRDefault="00AA7125" w:rsidP="00732349">
            <w:pPr>
              <w:rPr>
                <w:b/>
                <w:szCs w:val="20"/>
              </w:rPr>
            </w:pPr>
            <w:r w:rsidRPr="00732349">
              <w:rPr>
                <w:b/>
                <w:szCs w:val="20"/>
              </w:rPr>
              <w:t>Cena za realizację Etapu II</w:t>
            </w:r>
          </w:p>
          <w:p w14:paraId="2A197838" w14:textId="77777777" w:rsidR="00AA7125" w:rsidRPr="00732349" w:rsidRDefault="00AA7125" w:rsidP="00732349">
            <w:pPr>
              <w:rPr>
                <w:b/>
                <w:szCs w:val="20"/>
              </w:rPr>
            </w:pPr>
          </w:p>
        </w:tc>
        <w:tc>
          <w:tcPr>
            <w:tcW w:w="4809" w:type="dxa"/>
          </w:tcPr>
          <w:p w14:paraId="27F563B6" w14:textId="2B84CA60" w:rsidR="00AA7125" w:rsidRDefault="00AA7125" w:rsidP="00AA7125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ramach niniejszego Kryterium, Zamawiający dokona porównania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wynagrodzenia za realizację 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Etapu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I deklarowanego w badanym Wniosku danego Wnioskodawcy, do najniższego deklarowanego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wynagrodzenia tytułem 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realizacji Etapu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 spośród wszystkich Wniosków. Zamawiający przyzna punkty na podstawie niniejszego wzoru:</w:t>
            </w:r>
          </w:p>
          <w:p w14:paraId="0BFEF41E" w14:textId="2ADE2FA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28D6E3EC" w14:textId="2657D3F9" w:rsidR="00F23260" w:rsidRDefault="002B0396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EII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EII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EII 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*5</m:t>
                </m:r>
              </m:oMath>
            </m:oMathPara>
          </w:p>
          <w:p w14:paraId="30F51D14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6696819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Przy czym:</w:t>
            </w:r>
          </w:p>
          <w:p w14:paraId="54CB6D22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B269A54" w14:textId="4A918194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</w:t>
            </w:r>
            <w:r w:rsidR="00732349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bscript"/>
              </w:rPr>
              <w:t>II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– oznacza liczbę punktów przyznaną badanemu Wnioskowi danego Wnioskodawcy w ramach Kryterium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Etapu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I. Uzyskany wynik zostanie zaokrąglony do trzech miejsc po przecinku,</w:t>
            </w:r>
          </w:p>
          <w:p w14:paraId="32FB4E5A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6DF99142" w14:textId="4D4C3DA3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="0073234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min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najniższ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e deklarowane wynagrodzenie tytułem 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realizacji Etapu I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spośród wszystkich Wniosków [PLN],</w:t>
            </w:r>
          </w:p>
          <w:p w14:paraId="1A468485" w14:textId="77777777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E569964" w14:textId="0B6608BD" w:rsidR="00AA7125" w:rsidRDefault="00AA7125" w:rsidP="00AA712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="00732349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6AF52516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bad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wynagrodzenie tytułem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realizacji Etapu </w:t>
            </w: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</w:t>
            </w:r>
            <w:r w:rsidRPr="6AF5251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 deklarowany w badanym Wniosku danego Wnioskodawcy [PLN].</w:t>
            </w:r>
          </w:p>
          <w:p w14:paraId="2E25D4C3" w14:textId="77777777" w:rsidR="00AA7125" w:rsidRPr="00BA458C" w:rsidRDefault="00AA7125" w:rsidP="00AA7125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C5FFD33" w14:textId="3E21F81B" w:rsidR="00AA7125" w:rsidRPr="01D772CA" w:rsidRDefault="00F23260" w:rsidP="00F23260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5</w:t>
            </w:r>
            <w:r w:rsidRPr="01D772CA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7C38F3" w:rsidRPr="00B64DBA" w14:paraId="44B8D042" w14:textId="77777777" w:rsidTr="6278C803">
        <w:trPr>
          <w:cantSplit/>
          <w:trHeight w:val="407"/>
          <w:jc w:val="center"/>
        </w:trPr>
        <w:tc>
          <w:tcPr>
            <w:tcW w:w="846" w:type="dxa"/>
            <w:shd w:val="clear" w:color="auto" w:fill="A8D08D" w:themeFill="accent6" w:themeFillTint="99"/>
            <w:textDirection w:val="btLr"/>
          </w:tcPr>
          <w:p w14:paraId="154D33D9" w14:textId="77777777" w:rsidR="007C38F3" w:rsidRPr="002479F2" w:rsidRDefault="007C38F3" w:rsidP="007C38F3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noProof/>
                <w:sz w:val="20"/>
              </w:rPr>
            </w:pPr>
          </w:p>
        </w:tc>
        <w:tc>
          <w:tcPr>
            <w:tcW w:w="8221" w:type="dxa"/>
            <w:gridSpan w:val="2"/>
          </w:tcPr>
          <w:p w14:paraId="4DCABBA3" w14:textId="77777777" w:rsidR="007C38F3" w:rsidRPr="00A13F80" w:rsidRDefault="007C38F3" w:rsidP="007C38F3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848" w:type="dxa"/>
          </w:tcPr>
          <w:p w14:paraId="758D31B5" w14:textId="11F03E4D" w:rsidR="007C38F3" w:rsidRPr="004A7381" w:rsidRDefault="007C38F3" w:rsidP="22D8D8D8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22D8D8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100 punktów</w:t>
            </w:r>
          </w:p>
        </w:tc>
      </w:tr>
    </w:tbl>
    <w:p w14:paraId="107171AF" w14:textId="77777777" w:rsidR="00BA4F89" w:rsidRDefault="00BA4F89" w:rsidP="00451692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3919F55A" w14:textId="6E51A4BE" w:rsidR="00207AD5" w:rsidRDefault="009F4509" w:rsidP="6278C803">
      <w:pPr>
        <w:rPr>
          <w:rFonts w:ascii="Calibri" w:eastAsia="Calibri" w:hAnsi="Calibri" w:cs="Times New Roman"/>
          <w:b/>
          <w:bCs/>
          <w:sz w:val="22"/>
          <w:szCs w:val="22"/>
          <w:lang w:eastAsia="pl-PL"/>
        </w:rPr>
      </w:pPr>
      <w:r w:rsidRPr="6278C803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>I</w:t>
      </w:r>
      <w:r w:rsidR="00775BC2" w:rsidRPr="6278C803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>V</w:t>
      </w:r>
      <w:r w:rsidR="00367B04" w:rsidRPr="6278C803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 xml:space="preserve">. </w:t>
      </w:r>
      <w:r w:rsidR="29D6B6F7" w:rsidRPr="6278C803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>Wymagania Jakościowe</w:t>
      </w:r>
    </w:p>
    <w:p w14:paraId="662096D8" w14:textId="192804BC" w:rsidR="000838B7" w:rsidRDefault="00207AD5" w:rsidP="6278C803">
      <w:pPr>
        <w:rPr>
          <w:sz w:val="22"/>
          <w:szCs w:val="22"/>
        </w:rPr>
      </w:pPr>
      <w:r w:rsidRPr="6278C803">
        <w:rPr>
          <w:sz w:val="22"/>
          <w:szCs w:val="22"/>
          <w:lang w:eastAsia="pl-PL"/>
        </w:rPr>
        <w:t>Zamawiający w ramach oceny Wniosku będzie oceniał również</w:t>
      </w:r>
      <w:r w:rsidR="0511307D" w:rsidRPr="6278C803">
        <w:rPr>
          <w:sz w:val="22"/>
          <w:szCs w:val="22"/>
          <w:lang w:eastAsia="pl-PL"/>
        </w:rPr>
        <w:t xml:space="preserve"> Wymagania Jakościowe</w:t>
      </w:r>
      <w:r w:rsidRPr="6278C803">
        <w:rPr>
          <w:sz w:val="22"/>
          <w:szCs w:val="22"/>
          <w:lang w:eastAsia="pl-PL"/>
        </w:rPr>
        <w:t xml:space="preserve">. Szczegółową informację na temat sposobu punktacji przedstawiono w Tabeli 4. </w:t>
      </w:r>
      <w:r w:rsidRPr="6278C803">
        <w:rPr>
          <w:sz w:val="22"/>
          <w:szCs w:val="22"/>
        </w:rPr>
        <w:t xml:space="preserve">Maksymalna liczba punktów do uzyskania w ramach oceny innych wymaganych elementów Wniosku wynosi </w:t>
      </w:r>
      <w:r w:rsidR="003063B8" w:rsidRPr="6278C803">
        <w:rPr>
          <w:rFonts w:ascii="Calibri" w:eastAsia="Calibri" w:hAnsi="Calibri" w:cs="Times New Roman"/>
          <w:b/>
          <w:bCs/>
          <w:sz w:val="20"/>
          <w:szCs w:val="20"/>
          <w:lang w:eastAsia="pl-PL"/>
        </w:rPr>
        <w:t>100</w:t>
      </w:r>
      <w:r w:rsidR="00E74AD0" w:rsidRPr="6278C803">
        <w:rPr>
          <w:sz w:val="22"/>
          <w:szCs w:val="22"/>
        </w:rPr>
        <w:t>.</w:t>
      </w:r>
    </w:p>
    <w:p w14:paraId="7C010FC0" w14:textId="77777777" w:rsidR="004A37CF" w:rsidRDefault="004A37CF" w:rsidP="00207AD5">
      <w:pPr>
        <w:rPr>
          <w:sz w:val="22"/>
        </w:rPr>
      </w:pPr>
    </w:p>
    <w:p w14:paraId="59FB7EC0" w14:textId="3038195E" w:rsidR="006D1926" w:rsidRDefault="006D1926" w:rsidP="006D1926">
      <w:pPr>
        <w:pStyle w:val="Legenda"/>
        <w:keepNext/>
      </w:pPr>
      <w:bookmarkStart w:id="24" w:name="_Ref57740628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5473ED" w:rsidRPr="6278C803">
        <w:rPr>
          <w:noProof/>
        </w:rPr>
        <w:t>4</w:t>
      </w:r>
      <w:r>
        <w:fldChar w:fldCharType="end"/>
      </w:r>
      <w:r>
        <w:t xml:space="preserve">. </w:t>
      </w:r>
      <w:r w:rsidR="7CF59861">
        <w:t>Ocena spełnienia Wymagań Jakościowych.</w:t>
      </w:r>
      <w:bookmarkEnd w:id="24"/>
    </w:p>
    <w:tbl>
      <w:tblPr>
        <w:tblStyle w:val="Tabela-Siatka1"/>
        <w:tblW w:w="11029" w:type="dxa"/>
        <w:jc w:val="center"/>
        <w:tblLook w:val="04A0" w:firstRow="1" w:lastRow="0" w:firstColumn="1" w:lastColumn="0" w:noHBand="0" w:noVBand="1"/>
      </w:tblPr>
      <w:tblGrid>
        <w:gridCol w:w="661"/>
        <w:gridCol w:w="1614"/>
        <w:gridCol w:w="2256"/>
        <w:gridCol w:w="4641"/>
        <w:gridCol w:w="1857"/>
      </w:tblGrid>
      <w:tr w:rsidR="00E74AD0" w:rsidRPr="00B64DBA" w14:paraId="0C3EB29C" w14:textId="77777777" w:rsidTr="6278C803">
        <w:trPr>
          <w:trHeight w:val="918"/>
          <w:jc w:val="center"/>
          <w:hidden/>
        </w:trPr>
        <w:tc>
          <w:tcPr>
            <w:tcW w:w="661" w:type="dxa"/>
            <w:shd w:val="clear" w:color="auto" w:fill="A8D08D" w:themeFill="accent6" w:themeFillTint="99"/>
            <w:vAlign w:val="center"/>
          </w:tcPr>
          <w:p w14:paraId="5E8E68DF" w14:textId="77777777" w:rsidR="004A1002" w:rsidRPr="00732349" w:rsidRDefault="004A1002" w:rsidP="01D772CA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vanish/>
              </w:rPr>
            </w:pPr>
          </w:p>
          <w:p w14:paraId="13138F6B" w14:textId="710B6E2B" w:rsidR="00096C91" w:rsidRPr="00732349" w:rsidRDefault="00E74AD0" w:rsidP="004A1002">
            <w:pPr>
              <w:jc w:val="center"/>
              <w:rPr>
                <w:rFonts w:ascii="Calibri" w:eastAsia="Calibri" w:hAnsi="Calibri" w:cs="Times New Roman"/>
                <w:noProof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L.p.</w:t>
            </w:r>
          </w:p>
        </w:tc>
        <w:tc>
          <w:tcPr>
            <w:tcW w:w="1614" w:type="dxa"/>
            <w:shd w:val="clear" w:color="auto" w:fill="A8D08D" w:themeFill="accent6" w:themeFillTint="99"/>
            <w:vAlign w:val="center"/>
          </w:tcPr>
          <w:p w14:paraId="0B47D063" w14:textId="02F1D8B7" w:rsidR="00096C91" w:rsidRPr="00732349" w:rsidRDefault="00096C91" w:rsidP="008262E7">
            <w:pPr>
              <w:jc w:val="center"/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Obszar oceny</w:t>
            </w:r>
          </w:p>
        </w:tc>
        <w:tc>
          <w:tcPr>
            <w:tcW w:w="2256" w:type="dxa"/>
            <w:shd w:val="clear" w:color="auto" w:fill="A8D08D" w:themeFill="accent6" w:themeFillTint="99"/>
            <w:vAlign w:val="center"/>
          </w:tcPr>
          <w:p w14:paraId="5D12195D" w14:textId="1854BF0B" w:rsidR="00096C91" w:rsidRPr="00732349" w:rsidRDefault="00E74AD0" w:rsidP="01D772CA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Nazwa</w:t>
            </w:r>
            <w:r w:rsidR="21CD6E85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Kryterium </w:t>
            </w: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Jakościowego</w:t>
            </w:r>
          </w:p>
        </w:tc>
        <w:tc>
          <w:tcPr>
            <w:tcW w:w="4641" w:type="dxa"/>
            <w:shd w:val="clear" w:color="auto" w:fill="A8D08D" w:themeFill="accent6" w:themeFillTint="99"/>
            <w:vAlign w:val="center"/>
          </w:tcPr>
          <w:p w14:paraId="1A63F5DB" w14:textId="77777777" w:rsidR="00096C91" w:rsidRPr="00732349" w:rsidRDefault="00096C91" w:rsidP="008262E7">
            <w:pPr>
              <w:jc w:val="center"/>
              <w:rPr>
                <w:rFonts w:ascii="Calibri" w:eastAsia="Calibri" w:hAnsi="Calibri" w:cs="Times New Roman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Sposób przyznawania punktów</w:t>
            </w:r>
          </w:p>
        </w:tc>
        <w:tc>
          <w:tcPr>
            <w:tcW w:w="1857" w:type="dxa"/>
            <w:shd w:val="clear" w:color="auto" w:fill="A8D08D" w:themeFill="accent6" w:themeFillTint="99"/>
            <w:vAlign w:val="center"/>
          </w:tcPr>
          <w:p w14:paraId="07DB89B6" w14:textId="77777777" w:rsidR="00096C91" w:rsidRPr="00732349" w:rsidRDefault="00096C91" w:rsidP="008262E7">
            <w:pPr>
              <w:jc w:val="center"/>
              <w:rPr>
                <w:rFonts w:ascii="Calibri" w:eastAsia="Calibri" w:hAnsi="Calibri" w:cs="Times New Roman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>Maks. ilość punktów do uzyskania</w:t>
            </w:r>
          </w:p>
        </w:tc>
      </w:tr>
      <w:tr w:rsidR="00207AD5" w:rsidRPr="00B64DBA" w14:paraId="45F39ED7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516DC4D3" w14:textId="4EF95873" w:rsidR="00207AD5" w:rsidRPr="00E74AD0" w:rsidRDefault="00207AD5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0E53E955" w14:textId="4C4F2C98" w:rsidR="00207AD5" w:rsidRPr="00DF6CAA" w:rsidRDefault="00207AD5" w:rsidP="00207AD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DF6CAA">
              <w:rPr>
                <w:b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442B2743" w14:textId="38334679" w:rsidR="00207AD5" w:rsidRPr="00A549F6" w:rsidRDefault="00207AD5" w:rsidP="01D772CA">
            <w:pPr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6278C803">
              <w:rPr>
                <w:b/>
                <w:bCs/>
              </w:rPr>
              <w:t xml:space="preserve">Ocena </w:t>
            </w:r>
            <w:r w:rsidR="1BEB0A43" w:rsidRPr="6278C803">
              <w:rPr>
                <w:b/>
                <w:bCs/>
              </w:rPr>
              <w:t>Technologii</w:t>
            </w:r>
          </w:p>
        </w:tc>
        <w:tc>
          <w:tcPr>
            <w:tcW w:w="4641" w:type="dxa"/>
            <w:shd w:val="clear" w:color="auto" w:fill="FFFFFF" w:themeFill="background1"/>
          </w:tcPr>
          <w:p w14:paraId="523E8E9D" w14:textId="02E7898C" w:rsidR="1CFE0876" w:rsidRPr="00732349" w:rsidRDefault="1CFE0876" w:rsidP="6278C803">
            <w:pPr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5EBD45EE" w14:textId="61EC2F56" w:rsidR="6278C803" w:rsidRPr="00732349" w:rsidRDefault="6278C803" w:rsidP="6278C803">
            <w:pPr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16A6A753" w14:textId="7169E4B4" w:rsidR="00207AD5" w:rsidRPr="00732349" w:rsidRDefault="2C6E47DF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5F4FA2D8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artoś</w:t>
            </w:r>
            <w:r w:rsidR="527108C2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ć</w:t>
            </w:r>
            <w:r w:rsidR="5F4FA2D8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techniczn</w:t>
            </w:r>
            <w:r w:rsidR="00EA7982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="0953020A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rozwiązania</w:t>
            </w:r>
            <w:r w:rsidR="5F4FA2D8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8DF7552" w14:textId="3D39906A" w:rsidR="00207AD5" w:rsidRPr="002051DF" w:rsidRDefault="3A79A0D4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5F4FA2D8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aawansowani</w:t>
            </w:r>
            <w:r w:rsidR="0D2B170E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</w:t>
            </w:r>
            <w:r w:rsidR="5F4FA2D8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technologiczne rozwiązania,</w:t>
            </w:r>
          </w:p>
          <w:p w14:paraId="421D6103" w14:textId="422E31B9" w:rsidR="00EA7982" w:rsidRPr="00732349" w:rsidRDefault="00EA7982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Unikalność Technologii,</w:t>
            </w:r>
          </w:p>
          <w:p w14:paraId="3795977E" w14:textId="13FD0B3A" w:rsidR="1A42E8F7" w:rsidRPr="002051DF" w:rsidRDefault="1A42E8F7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A</w:t>
            </w:r>
            <w:r w:rsidR="2F5EC191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dekwatność</w:t>
            </w:r>
            <w:r w:rsidR="32958573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t</w:t>
            </w:r>
            <w:r w:rsidR="4B7570E4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</w:t>
            </w:r>
            <w:r w:rsidR="39D98277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chnologii</w:t>
            </w:r>
            <w:r w:rsidR="4B7570E4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58D4BB90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3A4A4E63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realizacji </w:t>
            </w:r>
            <w:r w:rsidR="58D4BB90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postawionych celów w projekcie</w:t>
            </w:r>
            <w:r w:rsidR="001373B9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DA46EEF" w14:textId="68085279" w:rsidR="00EA7982" w:rsidRPr="002051DF" w:rsidRDefault="00EA7982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Prostotę skalowalności Technologii</w:t>
            </w:r>
            <w:r w:rsidR="008C16E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2250CA98" w14:textId="44D668BB" w:rsidR="008C16E7" w:rsidRPr="00732349" w:rsidRDefault="008C16E7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Bezawaryjność Technologii</w:t>
            </w:r>
          </w:p>
          <w:p w14:paraId="6C0222A7" w14:textId="1D7B2A78" w:rsidR="5AA707F2" w:rsidRPr="002051DF" w:rsidRDefault="5AA707F2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</w:t>
            </w:r>
            <w:r w:rsidR="58D4BB90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eoretyczne założenia </w:t>
            </w:r>
            <w:r w:rsidR="4AE0CDF2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uzyskiwanych wartości</w:t>
            </w:r>
            <w:r w:rsidR="58D4BB90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wskaźników technologicznych</w:t>
            </w:r>
            <w:r w:rsidR="00A523B7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9190587" w14:textId="6679A56C" w:rsidR="00EA7982" w:rsidRPr="00732349" w:rsidRDefault="00EA7982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Niskie ryzyko towarzyszące stosowaniu Technologii</w:t>
            </w:r>
          </w:p>
          <w:p w14:paraId="011CD63B" w14:textId="008194C4" w:rsidR="6445FDF8" w:rsidRPr="00732349" w:rsidRDefault="6445FDF8" w:rsidP="6278C803">
            <w:pPr>
              <w:pStyle w:val="Akapitzlist"/>
              <w:numPr>
                <w:ilvl w:val="0"/>
                <w:numId w:val="8"/>
              </w:numPr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</w:t>
            </w:r>
            <w:r w:rsidR="6E165066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posoby minimalizacji ryz</w:t>
            </w:r>
            <w:r w:rsidR="5157D526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</w:t>
            </w:r>
            <w:r w:rsidR="6E165066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ka</w:t>
            </w:r>
            <w:r w:rsidR="123FFC42" w:rsidRPr="0073234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123FFC42" w:rsidRPr="00732349">
              <w:rPr>
                <w:color w:val="000000" w:themeColor="text1"/>
                <w:sz w:val="20"/>
                <w:szCs w:val="20"/>
              </w:rPr>
              <w:t>związanych z produkcją i eksploatacją Technologii</w:t>
            </w:r>
            <w:r w:rsidR="00A523B7" w:rsidRPr="00732349">
              <w:rPr>
                <w:color w:val="000000" w:themeColor="text1"/>
                <w:sz w:val="20"/>
                <w:szCs w:val="20"/>
              </w:rPr>
              <w:t>,</w:t>
            </w:r>
          </w:p>
          <w:p w14:paraId="23BEA270" w14:textId="0634DC87" w:rsidR="7A323917" w:rsidRPr="00732349" w:rsidRDefault="7A323917" w:rsidP="6278C803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  <w:sz w:val="20"/>
                <w:szCs w:val="20"/>
              </w:rPr>
            </w:pPr>
            <w:r w:rsidRPr="00732349">
              <w:rPr>
                <w:color w:val="000000" w:themeColor="text1"/>
                <w:sz w:val="20"/>
                <w:szCs w:val="20"/>
              </w:rPr>
              <w:t>Oraz inne elementy</w:t>
            </w:r>
            <w:r w:rsidR="3037540C" w:rsidRPr="00732349">
              <w:rPr>
                <w:color w:val="000000" w:themeColor="text1"/>
                <w:sz w:val="20"/>
                <w:szCs w:val="20"/>
              </w:rPr>
              <w:t xml:space="preserve"> adekwatne do wymagania</w:t>
            </w:r>
            <w:r w:rsidR="00A523B7" w:rsidRPr="00732349">
              <w:rPr>
                <w:color w:val="000000" w:themeColor="text1"/>
                <w:sz w:val="20"/>
                <w:szCs w:val="20"/>
              </w:rPr>
              <w:t>.</w:t>
            </w:r>
          </w:p>
          <w:p w14:paraId="385A1147" w14:textId="0D6F3679" w:rsidR="00207AD5" w:rsidRPr="00732349" w:rsidRDefault="00207AD5" w:rsidP="0FEBDE2D">
            <w:pPr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0EEC32F9" w14:textId="3E3DF9FC" w:rsidR="487D6395" w:rsidRPr="00732349" w:rsidRDefault="487D6395" w:rsidP="6278C803">
            <w:pPr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09F861BE" w14:textId="5D730D44" w:rsidR="487D6395" w:rsidRPr="00732349" w:rsidRDefault="487D6395" w:rsidP="6278C803">
            <w:pPr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7AAD78CD" w14:textId="34FCD8CC" w:rsidR="2180A3C0" w:rsidRPr="00732349" w:rsidRDefault="2180A3C0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1 –</w:t>
            </w:r>
            <w:r w:rsidR="487D6395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w przypadku, gdy zaproponowane przez Wykonawcę rozwiązanie w sposób </w:t>
            </w:r>
            <w:r w:rsidR="487D6395"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="487D6395"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</w:t>
            </w:r>
            <w:r w:rsidR="00A523B7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="487D6395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ekonomicznej, naukowej lub technicznej.</w:t>
            </w:r>
          </w:p>
          <w:p w14:paraId="0AF6E516" w14:textId="27E521BD" w:rsidR="487D6395" w:rsidRPr="00732349" w:rsidRDefault="487D6395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</w:t>
            </w:r>
            <w:r w:rsidR="00A523B7" w:rsidRPr="00732349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0BB9FCB2" w14:textId="3C2ABC48" w:rsidR="487D6395" w:rsidRPr="00732349" w:rsidRDefault="487D6395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2528EC72" w14:textId="1FC11FA8" w:rsidR="487D6395" w:rsidRPr="00732349" w:rsidRDefault="487D6395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może być uznany za zgodny z istniejącym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stanem wiedzy ekonomicznej, naukowej lub technicznej.</w:t>
            </w:r>
          </w:p>
          <w:p w14:paraId="68170D06" w14:textId="3A67411C" w:rsidR="487D6395" w:rsidRPr="00732349" w:rsidRDefault="487D6395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25B5EA1B" w14:textId="7E36E41A" w:rsidR="00207AD5" w:rsidRPr="00732349" w:rsidRDefault="00207AD5" w:rsidP="0FEBDE2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540E5C31" w14:textId="5BB10ECD" w:rsidR="00207AD5" w:rsidRPr="00732349" w:rsidRDefault="1D68D646" w:rsidP="00C321C3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lastRenderedPageBreak/>
              <w:t>18</w:t>
            </w:r>
            <w:r w:rsidR="003063B8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</w:t>
            </w:r>
            <w:r w:rsidR="00207AD5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punktów</w:t>
            </w:r>
          </w:p>
        </w:tc>
      </w:tr>
      <w:tr w:rsidR="00207AD5" w:rsidRPr="00B64DBA" w14:paraId="6248F3BF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1AEF0C65" w14:textId="77777777" w:rsidR="00207AD5" w:rsidRPr="00E74AD0" w:rsidRDefault="00207AD5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5FBB4D5D" w14:textId="762470A0" w:rsidR="00207AD5" w:rsidRPr="00DF6CAA" w:rsidRDefault="00207AD5" w:rsidP="00207AD5">
            <w:pPr>
              <w:ind w:left="113" w:right="113"/>
              <w:jc w:val="center"/>
              <w:rPr>
                <w:b/>
              </w:rPr>
            </w:pPr>
            <w:r w:rsidRPr="00DF6CAA">
              <w:rPr>
                <w:b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2F93DE59" w14:textId="28AF74C5" w:rsidR="00207AD5" w:rsidRPr="00A549F6" w:rsidRDefault="2CA8580A" w:rsidP="0FEBDE2D">
            <w:pPr>
              <w:rPr>
                <w:b/>
                <w:bCs/>
              </w:rPr>
            </w:pPr>
            <w:r w:rsidRPr="0FEBDE2D">
              <w:rPr>
                <w:b/>
                <w:bCs/>
              </w:rPr>
              <w:t>Jakość i wykonalność oferowanego rozwiązania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3A573250" w14:textId="02E7898C" w:rsidR="3129AFBD" w:rsidRPr="00732349" w:rsidRDefault="3129AFBD" w:rsidP="6278C803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33770B01" w14:textId="35F08018" w:rsidR="6278C803" w:rsidRPr="00732349" w:rsidRDefault="6278C803" w:rsidP="6278C803">
            <w:pPr>
              <w:jc w:val="both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57B8FEE7" w14:textId="77777777" w:rsidR="008C16E7" w:rsidRPr="002051DF" w:rsidRDefault="275C9505" w:rsidP="6278C803">
            <w:pPr>
              <w:pStyle w:val="Akapitzlist"/>
              <w:numPr>
                <w:ilvl w:val="0"/>
                <w:numId w:val="16"/>
              </w:numPr>
              <w:rPr>
                <w:rFonts w:eastAsiaTheme="minorEastAsia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akoś</w:t>
            </w: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ć 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oferowanego rozwiązania </w:t>
            </w:r>
            <w:r w:rsidR="008C16E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kontekście wykorzystanych elementów i materiałów,</w:t>
            </w:r>
          </w:p>
          <w:p w14:paraId="28341067" w14:textId="15FCE4F9" w:rsidR="00207AD5" w:rsidRPr="00732349" w:rsidRDefault="008C16E7" w:rsidP="6278C803">
            <w:pPr>
              <w:pStyle w:val="Akapitzlist"/>
              <w:numPr>
                <w:ilvl w:val="0"/>
                <w:numId w:val="16"/>
              </w:numPr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pracowani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 Demonstratora Technologii 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ze sztuką inżynierską,</w:t>
            </w:r>
          </w:p>
          <w:p w14:paraId="7169C62D" w14:textId="4DDDBAD3" w:rsidR="00207AD5" w:rsidRPr="00732349" w:rsidRDefault="430C0E79" w:rsidP="6278C803">
            <w:pPr>
              <w:pStyle w:val="Akapitzlist"/>
              <w:numPr>
                <w:ilvl w:val="0"/>
                <w:numId w:val="16"/>
              </w:numPr>
              <w:rPr>
                <w:rFonts w:eastAsiaTheme="minorEastAsia"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ykonalnoś</w:t>
            </w:r>
            <w:r w:rsidR="504FBC49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ć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oferowanego rozwiązania</w:t>
            </w:r>
            <w:r w:rsidR="008C16E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ramach przedstawionego Harmonogramu Rzeczowo-Finansowego Wnioskodawcy oraz możliwości osiągnięcia celów Przedsięwzięcia</w:t>
            </w:r>
            <w:r w:rsidR="1F419B5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3965C227" w14:textId="1967893C" w:rsidR="0A195D07" w:rsidRPr="00732349" w:rsidRDefault="0A195D07" w:rsidP="6278C803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="46EDEEFE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dekwatność wykorzystania metodologii badawczej w odniesieniu do osiągnięcia postawionych celów</w:t>
            </w:r>
            <w:r w:rsidR="00055701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008827C4" w14:textId="661DC383" w:rsidR="533BCCB3" w:rsidRPr="00732349" w:rsidRDefault="533BCCB3" w:rsidP="6278C803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Jakość zastosowanych urządzeń</w:t>
            </w:r>
            <w:r w:rsidR="002051D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</w:t>
            </w: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instalacji, </w:t>
            </w:r>
          </w:p>
          <w:p w14:paraId="58B4B2AF" w14:textId="2527C525" w:rsidR="618DB283" w:rsidRPr="002051DF" w:rsidRDefault="618DB283" w:rsidP="6278C803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Jakość przedstawianej dokumentacji</w:t>
            </w:r>
          </w:p>
          <w:p w14:paraId="01C2D790" w14:textId="0A5A1402" w:rsidR="008C16E7" w:rsidRPr="00732349" w:rsidRDefault="008C16E7" w:rsidP="6278C803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Walory architektoniczne Demonstratora Technologii</w:t>
            </w:r>
          </w:p>
          <w:p w14:paraId="05B47750" w14:textId="1CC9CB4B" w:rsidR="3D7184C3" w:rsidRPr="00732349" w:rsidRDefault="3D7184C3" w:rsidP="6278C803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</w:t>
            </w:r>
            <w:r w:rsidR="00A523B7" w:rsidRPr="007323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22BFEABC" w14:textId="0D6F3679" w:rsidR="00207AD5" w:rsidRPr="00732349" w:rsidRDefault="00207AD5" w:rsidP="0FEBDE2D">
            <w:pPr>
              <w:contextualSpacing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7D49D0C5" w14:textId="3E3DF9FC" w:rsidR="75F81DC4" w:rsidRPr="00732349" w:rsidRDefault="75F81DC4" w:rsidP="6278C803">
            <w:pPr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71992EFF" w14:textId="5D730D44" w:rsidR="75F81DC4" w:rsidRPr="00732349" w:rsidRDefault="75F81DC4" w:rsidP="6278C803">
            <w:pPr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4EBF50A5" w14:textId="793DE321" w:rsidR="75F81DC4" w:rsidRPr="00732349" w:rsidRDefault="75F81DC4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B4EB632" w14:textId="66B04ACB" w:rsidR="75F81DC4" w:rsidRPr="00732349" w:rsidRDefault="75F81DC4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zaproponowane przez Wykonawcę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2B270269" w14:textId="3C2ABC48" w:rsidR="75F81DC4" w:rsidRPr="00732349" w:rsidRDefault="75F81DC4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73C719D" w14:textId="540DAACF" w:rsidR="75F81DC4" w:rsidRPr="00732349" w:rsidRDefault="75F81DC4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4B04E9F4" w14:textId="076EFED4" w:rsidR="75F81DC4" w:rsidRPr="00732349" w:rsidRDefault="75F81DC4" w:rsidP="6278C803">
            <w:pPr>
              <w:pStyle w:val="Akapitzlist"/>
              <w:numPr>
                <w:ilvl w:val="0"/>
                <w:numId w:val="9"/>
              </w:numPr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56C5D5F2" w14:textId="25A72358" w:rsidR="00207AD5" w:rsidRPr="00732349" w:rsidRDefault="00207AD5" w:rsidP="0FEBDE2D">
            <w:pPr>
              <w:contextualSpacing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7EAD880A" w14:textId="5D14E676" w:rsidR="00207AD5" w:rsidRPr="00732349" w:rsidRDefault="0DC5E4A7" w:rsidP="00C321C3">
            <w:pPr>
              <w:jc w:val="center"/>
              <w:rPr>
                <w:rFonts w:ascii="Calibri" w:eastAsia="Calibri" w:hAnsi="Calibri" w:cs="Times New Roman"/>
                <w:b/>
                <w:bCs/>
                <w:highlight w:val="yellow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lastRenderedPageBreak/>
              <w:t>18</w:t>
            </w:r>
            <w:r w:rsidR="00207AD5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punktów</w:t>
            </w:r>
          </w:p>
        </w:tc>
      </w:tr>
      <w:tr w:rsidR="00207AD5" w:rsidRPr="00B64DBA" w14:paraId="26B367F6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7A456DE5" w14:textId="77777777" w:rsidR="00207AD5" w:rsidRPr="00E74AD0" w:rsidRDefault="00207AD5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5495E0BA" w14:textId="1EEFDDFA" w:rsidR="00207AD5" w:rsidRPr="00DF6CAA" w:rsidRDefault="00207AD5" w:rsidP="00207AD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DF6CAA">
              <w:rPr>
                <w:b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4DB2733" w14:textId="579ACA37" w:rsidR="00207AD5" w:rsidRPr="00A549F6" w:rsidRDefault="00135939" w:rsidP="00A549F6">
            <w:pPr>
              <w:rPr>
                <w:rFonts w:ascii="Calibri" w:eastAsia="Calibri" w:hAnsi="Calibri" w:cs="Times New Roman"/>
                <w:b/>
                <w:lang w:eastAsia="pl-PL"/>
              </w:rPr>
            </w:pPr>
            <w:r w:rsidRPr="00A549F6">
              <w:rPr>
                <w:b/>
              </w:rPr>
              <w:t>Proponowane przez Wnioskodawcę rozwiązania innowacyjne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3FD2D62A" w14:textId="02E7898C" w:rsidR="00207AD5" w:rsidRPr="00732349" w:rsidRDefault="5B3424FD" w:rsidP="6278C803">
            <w:pPr>
              <w:spacing w:line="259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645FA4AA" w14:textId="3127E4D6" w:rsidR="00207AD5" w:rsidRPr="00732349" w:rsidRDefault="00207AD5" w:rsidP="6278C803">
            <w:pPr>
              <w:spacing w:line="259" w:lineRule="auto"/>
              <w:jc w:val="both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42EE6AC0" w14:textId="7C3265C9" w:rsidR="00207AD5" w:rsidRPr="00732349" w:rsidRDefault="3440BDEE" w:rsidP="6278C803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Charakter proponowanych innowacji (produktowa/procesowa) </w:t>
            </w:r>
            <w:r w:rsidR="61BB781D" w:rsidRPr="00732349">
              <w:rPr>
                <w:rFonts w:ascii="Calibri" w:eastAsia="Calibri" w:hAnsi="Calibri" w:cs="Calibri"/>
                <w:sz w:val="20"/>
                <w:szCs w:val="20"/>
              </w:rPr>
              <w:t>w ramach  opracowania Technologii Oczyszczalni Przyszłości</w:t>
            </w:r>
            <w:r w:rsidR="00055701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7CC71480" w14:textId="63D39ECB" w:rsidR="00207AD5" w:rsidRPr="00732349" w:rsidRDefault="1628A765" w:rsidP="6278C803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 w:rsidR="2458B064" w:rsidRPr="00732349">
              <w:rPr>
                <w:rFonts w:ascii="Calibri" w:eastAsia="Calibri" w:hAnsi="Calibri" w:cs="Calibri"/>
                <w:sz w:val="20"/>
                <w:szCs w:val="20"/>
              </w:rPr>
              <w:t>skazanie nowych cech/funkcjonalności</w:t>
            </w:r>
            <w:r w:rsidR="3DD2E660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dla danego rozwiązania</w:t>
            </w:r>
            <w:r w:rsidR="6250BC85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odróżniających go od produktów/usług/technologii </w:t>
            </w:r>
            <w:r w:rsidR="6250BC85"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konkurencyjnych i decydujące o jego przewadze względem aktualnej oferty na rynku</w:t>
            </w:r>
            <w:r w:rsidR="00055701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30A62FC5" w14:textId="606B6737" w:rsidR="00207AD5" w:rsidRPr="00732349" w:rsidRDefault="61036643" w:rsidP="6278C803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="0832F427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naczenie </w:t>
            </w:r>
            <w:r w:rsidR="51A1FFED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oferowanych </w:t>
            </w:r>
            <w:r w:rsidR="186812AB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nowości </w:t>
            </w:r>
            <w:r w:rsidR="0832F427" w:rsidRPr="00732349">
              <w:rPr>
                <w:rFonts w:ascii="Calibri" w:eastAsia="Calibri" w:hAnsi="Calibri" w:cs="Calibri"/>
                <w:sz w:val="20"/>
                <w:szCs w:val="20"/>
              </w:rPr>
              <w:t>dla sukcesu rynkowego rezultatu pro</w:t>
            </w:r>
            <w:r w:rsidR="7A9B2A91" w:rsidRPr="00732349">
              <w:rPr>
                <w:rFonts w:ascii="Calibri" w:eastAsia="Calibri" w:hAnsi="Calibri" w:cs="Calibri"/>
                <w:sz w:val="20"/>
                <w:szCs w:val="20"/>
              </w:rPr>
              <w:t>jektu</w:t>
            </w:r>
            <w:r w:rsidR="00055701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49CAD16B" w14:textId="24F9C68A" w:rsidR="00207AD5" w:rsidRPr="002051DF" w:rsidRDefault="1892EF65" w:rsidP="6278C803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 w:rsidR="7A9B2A91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pływ </w:t>
            </w:r>
            <w:r w:rsidR="1C452A2E" w:rsidRPr="00732349"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="73AD0FFC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ferowanych </w:t>
            </w:r>
            <w:r w:rsidR="7A9B2A91" w:rsidRPr="00732349">
              <w:rPr>
                <w:rFonts w:ascii="Calibri" w:eastAsia="Calibri" w:hAnsi="Calibri" w:cs="Calibri"/>
                <w:sz w:val="20"/>
                <w:szCs w:val="20"/>
              </w:rPr>
              <w:t>nowoś</w:t>
            </w:r>
            <w:r w:rsidR="32111F3A" w:rsidRPr="00732349">
              <w:rPr>
                <w:rFonts w:ascii="Calibri" w:eastAsia="Calibri" w:hAnsi="Calibri" w:cs="Calibri"/>
                <w:sz w:val="20"/>
                <w:szCs w:val="20"/>
              </w:rPr>
              <w:t>ci</w:t>
            </w:r>
            <w:r w:rsidR="7A9B2A91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na rynek i na </w:t>
            </w:r>
            <w:r w:rsidR="701C0D5C" w:rsidRPr="00732349"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 w:rsidR="7A9B2A91" w:rsidRPr="00732349">
              <w:rPr>
                <w:rFonts w:ascii="Calibri" w:eastAsia="Calibri" w:hAnsi="Calibri" w:cs="Calibri"/>
                <w:sz w:val="20"/>
                <w:szCs w:val="20"/>
              </w:rPr>
              <w:t>nioskodawcę</w:t>
            </w:r>
            <w:r w:rsidR="00055701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1D4272FA" w14:textId="56694D02" w:rsidR="008C16E7" w:rsidRPr="00732349" w:rsidRDefault="008C16E7" w:rsidP="6278C803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Możliwość zwiększenia efektywności pracy Oczyszczalni oraz zakresu jej działania</w:t>
            </w:r>
          </w:p>
          <w:p w14:paraId="40AC69B3" w14:textId="1363A4B1" w:rsidR="00207AD5" w:rsidRPr="00732349" w:rsidRDefault="5A6A7CCF" w:rsidP="6278C803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Oraz inne elementy adekwatne do wymagania</w:t>
            </w:r>
            <w:r w:rsidR="00055701" w:rsidRPr="00732349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2B9FC21B" w14:textId="2556FDA1" w:rsidR="00207AD5" w:rsidRPr="00732349" w:rsidRDefault="00207AD5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0C1DDE8F" w14:textId="3E3DF9FC" w:rsidR="00207AD5" w:rsidRPr="00732349" w:rsidRDefault="0A621384" w:rsidP="6278C803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76131766" w14:textId="5D730D44" w:rsidR="00207AD5" w:rsidRPr="00732349" w:rsidRDefault="0A621384" w:rsidP="6278C803">
            <w:pPr>
              <w:spacing w:line="259" w:lineRule="auto"/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55D0FF0" w14:textId="008226F2" w:rsidR="00207AD5" w:rsidRPr="00732349" w:rsidRDefault="0A621384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2A20314" w14:textId="66B04ACB" w:rsidR="00207AD5" w:rsidRPr="00732349" w:rsidRDefault="0A621384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B56CE16" w14:textId="3C2ABC48" w:rsidR="00207AD5" w:rsidRPr="00732349" w:rsidRDefault="0A621384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36C48A3" w14:textId="7CDC1A5C" w:rsidR="00207AD5" w:rsidRPr="00732349" w:rsidRDefault="0A621384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wiedzy, tj. w stopniu niższym niż standardowy, ale wyższym niż minimalny, jaki może być uznany za zgodny z istniejącym stanem wiedzy ekonomicznej, naukowej lub technicznej.</w:t>
            </w:r>
          </w:p>
          <w:p w14:paraId="48604C3F" w14:textId="49FC28F6" w:rsidR="00207AD5" w:rsidRPr="00732349" w:rsidRDefault="0A621384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367B8B05" w14:textId="327C00C0" w:rsidR="00207AD5" w:rsidRPr="00732349" w:rsidRDefault="00207AD5" w:rsidP="6278C803">
            <w:pPr>
              <w:pStyle w:val="Akapitzlist"/>
              <w:spacing w:line="259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3C912133" w14:textId="2166BAA6" w:rsidR="00207AD5" w:rsidRPr="00732349" w:rsidRDefault="00C321C3" w:rsidP="00C321C3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lastRenderedPageBreak/>
              <w:t xml:space="preserve">15 </w:t>
            </w:r>
            <w:r w:rsidR="00207AD5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>punktów</w:t>
            </w:r>
          </w:p>
        </w:tc>
      </w:tr>
      <w:tr w:rsidR="00207AD5" w:rsidRPr="00B64DBA" w14:paraId="5958A689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2E3ED29D" w14:textId="77777777" w:rsidR="00207AD5" w:rsidRPr="00E74AD0" w:rsidRDefault="00207AD5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3B22ACE6" w14:textId="020A8EF5" w:rsidR="00207AD5" w:rsidRPr="00DF6CAA" w:rsidRDefault="00207AD5" w:rsidP="00207AD5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DF6CAA">
              <w:rPr>
                <w:b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3C4FC18E" w14:textId="33829E72" w:rsidR="00207AD5" w:rsidRPr="00A549F6" w:rsidRDefault="00135939" w:rsidP="6278C803">
            <w:pPr>
              <w:rPr>
                <w:rFonts w:cs="Segoe UI"/>
                <w:b/>
                <w:bCs/>
                <w:color w:val="000000" w:themeColor="text1"/>
                <w:lang w:eastAsia="pl-PL"/>
              </w:rPr>
            </w:pPr>
            <w:r w:rsidRPr="6278C803">
              <w:rPr>
                <w:rFonts w:cs="Segoe UI"/>
                <w:b/>
                <w:bCs/>
                <w:color w:val="000000" w:themeColor="text1"/>
              </w:rPr>
              <w:t>Potencjał wdrożeniowy w skali kraju</w:t>
            </w:r>
            <w:r w:rsidR="02EC6BA6" w:rsidRPr="6278C803">
              <w:rPr>
                <w:rFonts w:cs="Segoe UI"/>
                <w:b/>
                <w:bCs/>
                <w:color w:val="000000" w:themeColor="text1"/>
              </w:rPr>
              <w:t xml:space="preserve">, </w:t>
            </w:r>
            <w:r w:rsidRPr="6278C803">
              <w:rPr>
                <w:rFonts w:cs="Segoe UI"/>
                <w:b/>
                <w:bCs/>
                <w:color w:val="000000" w:themeColor="text1"/>
              </w:rPr>
              <w:t>Europy</w:t>
            </w:r>
            <w:r w:rsidR="1FE4F0F6" w:rsidRPr="6278C803">
              <w:rPr>
                <w:rFonts w:cs="Segoe UI"/>
                <w:b/>
                <w:bCs/>
                <w:color w:val="000000" w:themeColor="text1"/>
              </w:rPr>
              <w:t xml:space="preserve"> i świata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2E98CA99" w14:textId="02E7898C" w:rsidR="00207AD5" w:rsidRPr="00732349" w:rsidRDefault="69A48A36" w:rsidP="6278C803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574D2CB2" w14:textId="61D24734" w:rsidR="00207AD5" w:rsidRPr="00732349" w:rsidRDefault="00207AD5" w:rsidP="6278C803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6DDEB9AD" w14:textId="681F971F" w:rsidR="00207AD5" w:rsidRPr="00732349" w:rsidRDefault="4124072F" w:rsidP="6278C803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color w:val="000000" w:themeColor="text1"/>
                <w:sz w:val="20"/>
                <w:szCs w:val="20"/>
              </w:rPr>
              <w:t>Opis zastosowań tej technologii zagranicą</w:t>
            </w:r>
            <w:r w:rsidR="00610AD6" w:rsidRPr="00732349">
              <w:rPr>
                <w:color w:val="000000" w:themeColor="text1"/>
                <w:sz w:val="20"/>
                <w:szCs w:val="20"/>
              </w:rPr>
              <w:t>,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0AACF3C8" w14:textId="1EF5818B" w:rsidR="00207AD5" w:rsidRPr="00732349" w:rsidRDefault="41A38C08" w:rsidP="6278C803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Konkurencyjność proponowanych rozwiązań względem innych</w:t>
            </w:r>
            <w:r w:rsidR="4AEE6CE7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technologii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istniejących na rynku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301882C5" w14:textId="4B77790D" w:rsidR="00207AD5" w:rsidRPr="00732349" w:rsidRDefault="41A38C08" w:rsidP="6278C803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Konkurencyjność cenowa</w:t>
            </w:r>
            <w:r w:rsidR="1D36B1BF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oferowanej technologii do istniejących rozwiązań na rynku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4D631455" w14:textId="416BD378" w:rsidR="00207AD5" w:rsidRPr="00732349" w:rsidRDefault="794C3983" w:rsidP="6278C803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Stopień trudności i ograniczenia wdrażania nowych Technologii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2D05BEFA" w14:textId="609C8413" w:rsidR="00207AD5" w:rsidRPr="00732349" w:rsidRDefault="794C3983" w:rsidP="6278C803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Oraz inne elementy adekwatne do wymagania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ADB7D9F" w14:textId="03A39C0B" w:rsidR="00207AD5" w:rsidRPr="00732349" w:rsidRDefault="00207AD5" w:rsidP="6278C803">
            <w:pPr>
              <w:spacing w:line="259" w:lineRule="auto"/>
              <w:contextualSpacing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366D1CD5" w14:textId="3E3DF9FC" w:rsidR="00207AD5" w:rsidRPr="00732349" w:rsidRDefault="45FAABC0" w:rsidP="6278C803">
            <w:pPr>
              <w:spacing w:line="259" w:lineRule="auto"/>
              <w:contextualSpacing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7CDFEFB9" w14:textId="5D730D44" w:rsidR="00207AD5" w:rsidRPr="00732349" w:rsidRDefault="45FAABC0" w:rsidP="6278C803">
            <w:pPr>
              <w:spacing w:line="259" w:lineRule="auto"/>
              <w:ind w:left="345" w:hanging="345"/>
              <w:contextualSpacing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3E8A668F" w14:textId="326EA30A" w:rsidR="00207AD5" w:rsidRPr="00732349" w:rsidRDefault="45FAABC0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7A9349E" w14:textId="66B04ACB" w:rsidR="00207AD5" w:rsidRPr="00732349" w:rsidRDefault="45FAABC0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odpowiada wskazanym powyżej cechom, z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C70926F" w14:textId="3C2ABC48" w:rsidR="00207AD5" w:rsidRPr="00732349" w:rsidRDefault="45FAABC0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5C13F4F" w14:textId="124BEE6B" w:rsidR="00207AD5" w:rsidRPr="00732349" w:rsidRDefault="45FAABC0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C07529C" w14:textId="0114265D" w:rsidR="00207AD5" w:rsidRPr="00732349" w:rsidRDefault="45FAABC0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zaproponowane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5AC141CC" w14:textId="6D141920" w:rsidR="00207AD5" w:rsidRPr="00732349" w:rsidRDefault="00207AD5" w:rsidP="6278C803">
            <w:pPr>
              <w:pStyle w:val="Akapitzlist"/>
              <w:spacing w:line="259" w:lineRule="auto"/>
              <w:ind w:left="0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43060773" w14:textId="787356AC" w:rsidR="00207AD5" w:rsidRPr="00732349" w:rsidRDefault="1CB806E5" w:rsidP="00C321C3">
            <w:pPr>
              <w:jc w:val="center"/>
              <w:rPr>
                <w:rFonts w:ascii="Calibri" w:eastAsia="Calibri" w:hAnsi="Calibri" w:cs="Times New Roman"/>
                <w:b/>
                <w:bCs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lastRenderedPageBreak/>
              <w:t>10 punktów</w:t>
            </w:r>
          </w:p>
        </w:tc>
      </w:tr>
      <w:tr w:rsidR="004A37CF" w:rsidRPr="00B64DBA" w14:paraId="3EF403B2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5BE1D776" w14:textId="77777777" w:rsidR="004A37CF" w:rsidRPr="00E74AD0" w:rsidRDefault="004A37CF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0213A176" w14:textId="008974E4" w:rsidR="004A37CF" w:rsidRPr="00DF6CAA" w:rsidRDefault="004A37CF" w:rsidP="004A37CF">
            <w:pPr>
              <w:ind w:left="113" w:right="113"/>
              <w:jc w:val="center"/>
              <w:rPr>
                <w:b/>
              </w:rPr>
            </w:pPr>
            <w:r w:rsidRPr="00DF6CAA">
              <w:rPr>
                <w:b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4625EC4E" w14:textId="7A258C51" w:rsidR="004A37CF" w:rsidRPr="00A549F6" w:rsidRDefault="004A37CF" w:rsidP="00A549F6">
            <w:pPr>
              <w:rPr>
                <w:rFonts w:cs="Segoe UI"/>
                <w:b/>
                <w:color w:val="000000"/>
              </w:rPr>
            </w:pPr>
            <w:r w:rsidRPr="00A549F6">
              <w:rPr>
                <w:rFonts w:cs="Segoe UI"/>
                <w:b/>
                <w:color w:val="000000"/>
              </w:rPr>
              <w:t>Ocena metod zapewniający</w:t>
            </w:r>
            <w:r w:rsidR="00F50B24">
              <w:rPr>
                <w:rFonts w:cs="Segoe UI"/>
                <w:b/>
                <w:color w:val="000000"/>
              </w:rPr>
              <w:t>ch</w:t>
            </w:r>
            <w:r w:rsidRPr="00A549F6">
              <w:rPr>
                <w:rFonts w:cs="Segoe UI"/>
                <w:b/>
                <w:color w:val="000000"/>
              </w:rPr>
              <w:t xml:space="preserve"> odzysk energii lub energooszczędność procesów technologicznych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4867152E" w14:textId="1837D38C" w:rsidR="004A37CF" w:rsidRPr="00732349" w:rsidRDefault="6F8C9D7E" w:rsidP="6278C803">
            <w:p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4EB31301" w14:textId="0D6F3679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06F709FD" w14:textId="67F821C0" w:rsidR="004A37CF" w:rsidRPr="00732349" w:rsidRDefault="717E5E90" w:rsidP="6278C803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Oferowane metody do osiągnięcia celu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3721F9F8" w14:textId="3533B1A5" w:rsidR="004A37CF" w:rsidRPr="00732349" w:rsidRDefault="717E5E90" w:rsidP="6278C803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Skuteczność i efektywność </w:t>
            </w:r>
            <w:r w:rsidR="6EAAA001" w:rsidRPr="00732349">
              <w:rPr>
                <w:rFonts w:ascii="Calibri" w:eastAsia="Calibri" w:hAnsi="Calibri" w:cs="Calibri"/>
                <w:sz w:val="20"/>
                <w:szCs w:val="20"/>
              </w:rPr>
              <w:t>oferowanych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metod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21B1155F" w14:textId="1B32DA30" w:rsidR="004A37CF" w:rsidRPr="00732349" w:rsidRDefault="36F08356" w:rsidP="6278C803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color w:val="000000" w:themeColor="text1"/>
                <w:sz w:val="20"/>
                <w:szCs w:val="20"/>
              </w:rPr>
              <w:t>Opis stosowanych urządzeń, narzędzi do osiągnięcia założonych celów</w:t>
            </w:r>
            <w:r w:rsidR="00610AD6" w:rsidRPr="00732349">
              <w:rPr>
                <w:color w:val="000000" w:themeColor="text1"/>
                <w:sz w:val="20"/>
                <w:szCs w:val="20"/>
              </w:rPr>
              <w:t>,</w:t>
            </w:r>
          </w:p>
          <w:p w14:paraId="6A337F71" w14:textId="08E935B6" w:rsidR="004A37CF" w:rsidRPr="00732349" w:rsidRDefault="52225CFC" w:rsidP="6278C803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>Podanie szacowanej ilości energii zewnętrznej zużytej na procesy oczyszczania 1m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ścieków do deklarowanych parametrów</w:t>
            </w:r>
            <w:r w:rsidR="2FD5869A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jakościowych</w:t>
            </w:r>
            <w:r w:rsidR="00610AD6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,</w:t>
            </w:r>
          </w:p>
          <w:p w14:paraId="3469B9E4" w14:textId="75BE4B86" w:rsidR="004A37CF" w:rsidRPr="00732349" w:rsidRDefault="2FD5869A" w:rsidP="6278C803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Oraz inne elementy dotyczące wymagania</w:t>
            </w:r>
            <w:r w:rsidR="00610AD6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72B11CBC" w14:textId="7E6CE4DA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5E63B476" w14:textId="3E3DF9FC" w:rsidR="004A37CF" w:rsidRPr="00732349" w:rsidRDefault="1FB43E13" w:rsidP="6278C803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A9FCB34" w14:textId="5D730D44" w:rsidR="004A37CF" w:rsidRPr="00732349" w:rsidRDefault="1FB43E13" w:rsidP="6278C803">
            <w:pPr>
              <w:spacing w:line="259" w:lineRule="auto"/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6B94AB51" w14:textId="0E3B1A03" w:rsidR="004A37CF" w:rsidRPr="00732349" w:rsidRDefault="1FB43E13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</w:t>
            </w:r>
            <w:r w:rsidR="45C24416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6E1D128" w14:textId="1A1230FD" w:rsidR="004A37CF" w:rsidRPr="00732349" w:rsidRDefault="1FB43E13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</w:t>
            </w:r>
            <w:r w:rsidR="5871D520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przedstawione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2CF0E86E" w14:textId="095ED9B0" w:rsidR="004A37CF" w:rsidRPr="00732349" w:rsidRDefault="1FB43E13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</w:t>
            </w:r>
            <w:r w:rsidR="009F4DDC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A79B5DB" w14:textId="47498C96" w:rsidR="004A37CF" w:rsidRPr="00732349" w:rsidRDefault="1FB43E13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</w:t>
            </w:r>
            <w:r w:rsidR="0B8E8AEB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25A6D183" w14:textId="74F2EC63" w:rsidR="004A37CF" w:rsidRPr="00732349" w:rsidRDefault="1FB43E13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0 – w przypadku, gdy </w:t>
            </w:r>
            <w:r w:rsidR="35327BBD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37E74E45" w14:textId="79F73F0C" w:rsidR="004A37CF" w:rsidRPr="00732349" w:rsidRDefault="004A37CF" w:rsidP="6278C803">
            <w:pPr>
              <w:spacing w:line="259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3FB2870E" w14:textId="3B9724DA" w:rsidR="004A37CF" w:rsidRPr="00732349" w:rsidRDefault="18FE1D6E" w:rsidP="00C321C3">
            <w:pPr>
              <w:jc w:val="center"/>
              <w:rPr>
                <w:rFonts w:ascii="Calibri" w:eastAsia="Calibri" w:hAnsi="Calibri" w:cs="Times New Roman"/>
                <w:b/>
                <w:bCs/>
                <w:highlight w:val="yellow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lastRenderedPageBreak/>
              <w:t>19</w:t>
            </w:r>
            <w:r w:rsidR="625AA8C0" w:rsidRPr="00732349">
              <w:rPr>
                <w:rFonts w:ascii="Calibri" w:eastAsia="Calibri" w:hAnsi="Calibri" w:cs="Times New Roman"/>
                <w:b/>
                <w:bCs/>
                <w:lang w:eastAsia="pl-PL"/>
              </w:rPr>
              <w:t xml:space="preserve"> punktów</w:t>
            </w:r>
          </w:p>
        </w:tc>
      </w:tr>
      <w:tr w:rsidR="004A37CF" w:rsidRPr="00B64DBA" w14:paraId="45089A8E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4DE35CD" w14:textId="77777777" w:rsidR="004A37CF" w:rsidRPr="00E74AD0" w:rsidRDefault="004A37CF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3BC2EA2A" w14:textId="2BEC5F56" w:rsidR="004A37CF" w:rsidRPr="00DF6CAA" w:rsidRDefault="004A37CF" w:rsidP="004A37CF">
            <w:pPr>
              <w:ind w:left="113" w:right="113"/>
              <w:jc w:val="center"/>
              <w:rPr>
                <w:b/>
              </w:rPr>
            </w:pPr>
            <w:r w:rsidRPr="00DF6CAA">
              <w:rPr>
                <w:b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3F9E2E4A" w14:textId="28902692" w:rsidR="004A37CF" w:rsidRPr="00A549F6" w:rsidRDefault="004A37CF" w:rsidP="00A549F6">
            <w:pPr>
              <w:rPr>
                <w:rFonts w:cs="Segoe UI"/>
                <w:b/>
                <w:color w:val="000000"/>
              </w:rPr>
            </w:pPr>
            <w:r w:rsidRPr="00A549F6">
              <w:rPr>
                <w:rFonts w:cs="Segoe UI"/>
                <w:b/>
                <w:color w:val="000000"/>
              </w:rPr>
              <w:t>Ocena sposobu zapewnienia bezodorowości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3E35E52" w14:textId="17C192BB" w:rsidR="004A37CF" w:rsidRPr="00732349" w:rsidRDefault="3413E6F2" w:rsidP="6278C803">
            <w:p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5B027020" w14:textId="0D6F3679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64E5B126" w14:textId="1C4C095C" w:rsidR="004A37CF" w:rsidRPr="00732349" w:rsidRDefault="00610AD6" w:rsidP="6278C803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porównania </w:t>
            </w:r>
            <w:r w:rsidR="710F95E6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metody do osiągnięcia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zamierzonego </w:t>
            </w:r>
            <w:r w:rsidR="710F95E6" w:rsidRPr="00732349">
              <w:rPr>
                <w:rFonts w:ascii="Calibri" w:eastAsia="Calibri" w:hAnsi="Calibri" w:cs="Calibri"/>
                <w:sz w:val="20"/>
                <w:szCs w:val="20"/>
              </w:rPr>
              <w:t>celu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Przedsięwzięcia,</w:t>
            </w:r>
          </w:p>
          <w:p w14:paraId="619496C4" w14:textId="342F0D2F" w:rsidR="004A37CF" w:rsidRPr="00732349" w:rsidRDefault="5D19CBCF" w:rsidP="6278C803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Skuteczność i efektywność </w:t>
            </w:r>
            <w:r w:rsidR="18E9C66C" w:rsidRPr="00732349">
              <w:rPr>
                <w:rFonts w:ascii="Calibri" w:eastAsia="Calibri" w:hAnsi="Calibri" w:cs="Calibri"/>
                <w:sz w:val="20"/>
                <w:szCs w:val="20"/>
              </w:rPr>
              <w:t>oferowanych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metod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57DCF569" w14:textId="410CEB33" w:rsidR="004A37CF" w:rsidRPr="00732349" w:rsidRDefault="5BCADAC1" w:rsidP="6278C803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="3F4203BB" w:rsidRPr="00732349">
              <w:rPr>
                <w:rFonts w:ascii="Calibri" w:eastAsia="Calibri" w:hAnsi="Calibri" w:cs="Calibri"/>
                <w:sz w:val="20"/>
                <w:szCs w:val="20"/>
              </w:rPr>
              <w:t>pis stosowanych urządzeń, narzędzi do osiągnięcia założonych celów</w:t>
            </w:r>
          </w:p>
          <w:p w14:paraId="3EAD1985" w14:textId="66FF239D" w:rsidR="004A37CF" w:rsidRPr="00732349" w:rsidRDefault="7CFC9A4A" w:rsidP="6278C803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Oraz inne elementy  adekwatne do Wymagania</w:t>
            </w:r>
            <w:r w:rsidR="00610AD6" w:rsidRPr="00732349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6E3B9555" w14:textId="4BAD0C06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324F0E66" w14:textId="3E3DF9FC" w:rsidR="004A37CF" w:rsidRPr="00732349" w:rsidRDefault="271E2BDF" w:rsidP="6278C803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0C21AC70" w14:textId="5D730D44" w:rsidR="004A37CF" w:rsidRPr="00732349" w:rsidRDefault="271E2BDF" w:rsidP="6278C803">
            <w:pPr>
              <w:spacing w:line="259" w:lineRule="auto"/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78694BFA" w14:textId="279B922F" w:rsidR="004A37CF" w:rsidRPr="00732349" w:rsidRDefault="271E2BDF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</w:t>
            </w:r>
            <w:r w:rsidR="44F04331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9322C55" w14:textId="164BC3B4" w:rsidR="004A37CF" w:rsidRPr="00732349" w:rsidRDefault="271E2BDF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</w:t>
            </w:r>
            <w:r w:rsidR="7EA0E6C6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24A612CB" w14:textId="3C89EE8F" w:rsidR="004A37CF" w:rsidRPr="00732349" w:rsidRDefault="271E2BDF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</w:t>
            </w:r>
            <w:r w:rsidR="6762CC49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7E3B5FD" w14:textId="1871C4D4" w:rsidR="004A37CF" w:rsidRPr="00732349" w:rsidRDefault="271E2BDF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</w:t>
            </w:r>
            <w:r w:rsidR="0A7801E9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42B81029" w14:textId="61DA190C" w:rsidR="004A37CF" w:rsidRPr="00732349" w:rsidRDefault="271E2BDF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</w:t>
            </w:r>
            <w:r w:rsidR="73945499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przez Wykonawcę rozwiązanie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3262AF57" w14:textId="34F6F066" w:rsidR="004A37CF" w:rsidRPr="00732349" w:rsidRDefault="004A37CF" w:rsidP="6278C803">
            <w:pPr>
              <w:spacing w:line="259" w:lineRule="auto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0EED6A02" w14:textId="2395C0A5" w:rsidR="004A37CF" w:rsidRPr="00732349" w:rsidRDefault="00CF1922" w:rsidP="00C321C3">
            <w:pPr>
              <w:jc w:val="center"/>
              <w:rPr>
                <w:rFonts w:ascii="Calibri" w:eastAsia="Calibri" w:hAnsi="Calibri" w:cs="Times New Roman"/>
                <w:b/>
                <w:highlight w:val="yellow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lastRenderedPageBreak/>
              <w:t xml:space="preserve">10 </w:t>
            </w:r>
            <w:r w:rsidR="004A37CF" w:rsidRPr="00732349">
              <w:rPr>
                <w:rFonts w:ascii="Calibri" w:eastAsia="Calibri" w:hAnsi="Calibri" w:cs="Times New Roman"/>
                <w:b/>
                <w:lang w:eastAsia="pl-PL"/>
              </w:rPr>
              <w:t>punktów</w:t>
            </w:r>
          </w:p>
        </w:tc>
      </w:tr>
      <w:tr w:rsidR="004A37CF" w:rsidRPr="00B64DBA" w14:paraId="5CBE8288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4C812621" w14:textId="77777777" w:rsidR="004A37CF" w:rsidRPr="00E74AD0" w:rsidRDefault="004A37CF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11A0A31F" w14:textId="08489371" w:rsidR="004A37CF" w:rsidRPr="00DF6CAA" w:rsidRDefault="004A37CF" w:rsidP="004A37CF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DF6CAA">
              <w:rPr>
                <w:b/>
              </w:rPr>
              <w:t>Wykonawca</w:t>
            </w:r>
          </w:p>
        </w:tc>
        <w:tc>
          <w:tcPr>
            <w:tcW w:w="2256" w:type="dxa"/>
            <w:shd w:val="clear" w:color="auto" w:fill="FFFFFF" w:themeFill="background1"/>
          </w:tcPr>
          <w:p w14:paraId="5A9E9BA6" w14:textId="60A56B07" w:rsidR="004A37CF" w:rsidRPr="00A549F6" w:rsidRDefault="007513F0" w:rsidP="00A549F6">
            <w:pPr>
              <w:rPr>
                <w:rFonts w:ascii="Calibri" w:eastAsia="Calibri" w:hAnsi="Calibri" w:cs="Times New Roman"/>
                <w:b/>
                <w:lang w:eastAsia="pl-PL"/>
              </w:rPr>
            </w:pPr>
            <w:r w:rsidRPr="00A549F6">
              <w:rPr>
                <w:b/>
              </w:rPr>
              <w:t>Doświadczenie Wnioskodawcy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7595B2CD" w14:textId="4BD2622B" w:rsidR="004A37CF" w:rsidRPr="00732349" w:rsidRDefault="0E1ACDF9" w:rsidP="6278C803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dokona oceny wypełnienia przez Wykonawcę Wymagania Jakościowego biorąc pod uwagę następujące cechy:</w:t>
            </w:r>
          </w:p>
          <w:p w14:paraId="4D9BBF81" w14:textId="0D6F3679" w:rsidR="004A37CF" w:rsidRPr="00732349" w:rsidRDefault="004A37CF" w:rsidP="6278C803">
            <w:pPr>
              <w:spacing w:line="259" w:lineRule="auto"/>
              <w:contextualSpacing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0405C6EA" w14:textId="67BEE039" w:rsidR="004A37CF" w:rsidRPr="00732349" w:rsidRDefault="038697A4" w:rsidP="6278C80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doświadczenie w projektowaniu</w:t>
            </w:r>
            <w:r w:rsidR="00C321C3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oczyszczalni ścieków komunalnych</w:t>
            </w:r>
          </w:p>
          <w:p w14:paraId="6A29A639" w14:textId="20ACE704" w:rsidR="004A37CF" w:rsidRPr="00732349" w:rsidRDefault="038697A4" w:rsidP="6278C80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doświadczenie w budowie</w:t>
            </w:r>
            <w:r w:rsidR="00C321C3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oczyszczalni ścieków komunalnych</w:t>
            </w:r>
          </w:p>
          <w:p w14:paraId="313F37D0" w14:textId="2427450B" w:rsidR="004A37CF" w:rsidRPr="00732349" w:rsidRDefault="038697A4" w:rsidP="6278C80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doświadczenie w modernizacji</w:t>
            </w:r>
            <w:r w:rsidR="00C321C3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oczyszczalni ścieków komunalnych</w:t>
            </w:r>
          </w:p>
          <w:p w14:paraId="6F49B798" w14:textId="30D94B66" w:rsidR="00C321C3" w:rsidRPr="00732349" w:rsidRDefault="038697A4" w:rsidP="6278C80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doświadczenie w eksploatacji</w:t>
            </w:r>
            <w:r w:rsidR="00C321C3"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oczyszczalni ścieków komunalnych</w:t>
            </w:r>
          </w:p>
          <w:p w14:paraId="3961A34C" w14:textId="7E0D13D5" w:rsidR="00C321C3" w:rsidRPr="00732349" w:rsidRDefault="00C321C3" w:rsidP="00C321C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doświadczenie w prowadzeniu Prac B+R  w zakresie odzysku wody (III stopień oczyszczania), </w:t>
            </w:r>
          </w:p>
          <w:p w14:paraId="71C27831" w14:textId="44567585" w:rsidR="00C321C3" w:rsidRPr="00732349" w:rsidRDefault="00C321C3" w:rsidP="00C321C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doświadczenie w prowadzeniu Prac B+R  w zagospodarowaniu osadów ściekowych,</w:t>
            </w:r>
          </w:p>
          <w:p w14:paraId="4C89EAFC" w14:textId="1E70F0B5" w:rsidR="00C321C3" w:rsidRPr="00732349" w:rsidRDefault="00C321C3" w:rsidP="00C321C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doświadczenie w prowadzeniu Prac B+R  w zakresie odzysku substancji biogennych, </w:t>
            </w:r>
          </w:p>
          <w:p w14:paraId="620890B3" w14:textId="0E18982C" w:rsidR="00C321C3" w:rsidRPr="00732349" w:rsidRDefault="00C321C3" w:rsidP="00C321C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 xml:space="preserve">doświadczenie w prowadzeniu Prac B+R  w usuwaniu mikrozanieczyszczeń z wody i osadów,  </w:t>
            </w:r>
          </w:p>
          <w:p w14:paraId="666D35F1" w14:textId="0DDBDDFC" w:rsidR="004A37CF" w:rsidRPr="00732349" w:rsidRDefault="00C321C3" w:rsidP="00C321C3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doświadczenie w prowadzeniu Prac B+R  w zakresie odzysku energii lub procesach energooszczędności.</w:t>
            </w:r>
          </w:p>
          <w:p w14:paraId="086CEA77" w14:textId="5C7B7D1C" w:rsidR="004A37CF" w:rsidRPr="00732349" w:rsidRDefault="004A37CF" w:rsidP="6278C803">
            <w:pPr>
              <w:spacing w:line="259" w:lineRule="auto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BBF47FD" w14:textId="536DBBAD" w:rsidR="00C321C3" w:rsidRPr="00732349" w:rsidRDefault="00C321C3" w:rsidP="00C321C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 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okresie ostatnich 5 lat</w:t>
            </w:r>
            <w:r w:rsidRPr="007323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przed upływem terminu składania Wniosku, a jeżeli okres prowadzenia działalności był krótszy – w tym okresie</w:t>
            </w:r>
          </w:p>
          <w:p w14:paraId="5A16E532" w14:textId="4BAD0C06" w:rsidR="004A37CF" w:rsidRPr="00732349" w:rsidRDefault="004A37CF" w:rsidP="6278C803">
            <w:pPr>
              <w:spacing w:line="259" w:lineRule="auto"/>
              <w:contextualSpacing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1DE89D02" w14:textId="3E3DF9FC" w:rsidR="004A37CF" w:rsidRPr="00732349" w:rsidRDefault="4F682C1B" w:rsidP="6278C803">
            <w:pPr>
              <w:spacing w:line="259" w:lineRule="auto"/>
              <w:contextualSpacing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630C0DA" w14:textId="5D730D44" w:rsidR="004A37CF" w:rsidRPr="00732349" w:rsidRDefault="4F682C1B" w:rsidP="6278C803">
            <w:pPr>
              <w:spacing w:line="259" w:lineRule="auto"/>
              <w:ind w:left="345" w:hanging="345"/>
              <w:contextualSpacing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21E4FA4B" w14:textId="6B56BC3A" w:rsidR="004A37CF" w:rsidRPr="00732349" w:rsidRDefault="4F682C1B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</w:t>
            </w:r>
            <w:r w:rsidR="4099744F" w:rsidRPr="00732349">
              <w:rPr>
                <w:color w:val="000000" w:themeColor="text1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5099571C" w14:textId="51700BB2" w:rsidR="004A37CF" w:rsidRPr="00732349" w:rsidRDefault="4F682C1B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</w:t>
            </w:r>
            <w:r w:rsidR="55D0FCA5" w:rsidRPr="00732349">
              <w:rPr>
                <w:color w:val="000000" w:themeColor="text1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4C64941" w14:textId="024BB7FB" w:rsidR="004A37CF" w:rsidRPr="00732349" w:rsidRDefault="4F682C1B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0,34 do 0,66   – w przypadku, gdy </w:t>
            </w:r>
            <w:r w:rsidR="37728C3B" w:rsidRPr="00732349">
              <w:rPr>
                <w:color w:val="000000" w:themeColor="text1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22FD10D" w14:textId="119CA492" w:rsidR="004A37CF" w:rsidRPr="00732349" w:rsidRDefault="4F682C1B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</w:t>
            </w:r>
            <w:r w:rsidR="5F47342E" w:rsidRPr="00732349">
              <w:rPr>
                <w:color w:val="000000" w:themeColor="text1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standardowy, ale wyższym niż minimalny, jaki może być uznany za zgodny z istniejącym stanem wiedzy ekonomicznej, naukowej lub technicznej.</w:t>
            </w:r>
          </w:p>
          <w:p w14:paraId="48A02A9D" w14:textId="6579B0DB" w:rsidR="004A37CF" w:rsidRPr="00732349" w:rsidRDefault="4F682C1B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</w:t>
            </w:r>
            <w:r w:rsidR="7826124D" w:rsidRPr="00732349">
              <w:rPr>
                <w:color w:val="000000" w:themeColor="text1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11C622C6" w14:textId="332D91BA" w:rsidR="004A37CF" w:rsidRPr="00732349" w:rsidRDefault="004A37CF" w:rsidP="6278C803">
            <w:pPr>
              <w:pStyle w:val="Akapitzlist"/>
              <w:spacing w:line="259" w:lineRule="auto"/>
              <w:ind w:left="0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7930B5E1" w14:textId="722ED8B5" w:rsidR="004A37CF" w:rsidRPr="00732349" w:rsidRDefault="00CF1922" w:rsidP="00C321C3">
            <w:pPr>
              <w:jc w:val="center"/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lastRenderedPageBreak/>
              <w:t xml:space="preserve">5 </w:t>
            </w:r>
            <w:r w:rsidR="004A37CF" w:rsidRPr="00732349">
              <w:rPr>
                <w:rFonts w:ascii="Calibri" w:eastAsia="Calibri" w:hAnsi="Calibri" w:cs="Times New Roman"/>
                <w:b/>
                <w:lang w:eastAsia="pl-PL"/>
              </w:rPr>
              <w:t>punktów</w:t>
            </w:r>
          </w:p>
        </w:tc>
      </w:tr>
      <w:tr w:rsidR="004A37CF" w:rsidRPr="00B64DBA" w14:paraId="23CD4E8A" w14:textId="77777777" w:rsidTr="00C321C3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389AF10E" w14:textId="77777777" w:rsidR="004A37CF" w:rsidRPr="00E74AD0" w:rsidRDefault="004A37CF" w:rsidP="01D772CA">
            <w:pPr>
              <w:pStyle w:val="Akapitzlist"/>
              <w:numPr>
                <w:ilvl w:val="1"/>
                <w:numId w:val="27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</w:tcPr>
          <w:p w14:paraId="2B1E76DC" w14:textId="442470FC" w:rsidR="004A37CF" w:rsidRPr="00DF6CAA" w:rsidRDefault="004021DB" w:rsidP="004A37CF">
            <w:pPr>
              <w:ind w:left="113" w:right="113"/>
              <w:jc w:val="center"/>
              <w:rPr>
                <w:b/>
              </w:rPr>
            </w:pPr>
            <w:r w:rsidRPr="00DF6CAA">
              <w:rPr>
                <w:b/>
              </w:rPr>
              <w:t>Wykonawca</w:t>
            </w:r>
          </w:p>
        </w:tc>
        <w:tc>
          <w:tcPr>
            <w:tcW w:w="2256" w:type="dxa"/>
            <w:shd w:val="clear" w:color="auto" w:fill="FFFFFF" w:themeFill="background1"/>
          </w:tcPr>
          <w:p w14:paraId="4AC2A86B" w14:textId="0416F51E" w:rsidR="004A37CF" w:rsidRPr="00A549F6" w:rsidRDefault="004021DB" w:rsidP="00A549F6">
            <w:pPr>
              <w:rPr>
                <w:b/>
              </w:rPr>
            </w:pPr>
            <w:r w:rsidRPr="00A549F6">
              <w:rPr>
                <w:rFonts w:ascii="Calibri" w:eastAsia="Calibri" w:hAnsi="Calibri" w:cs="Times New Roman"/>
                <w:b/>
                <w:lang w:eastAsia="pl-PL"/>
              </w:rPr>
              <w:t>Zespół Projektowy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67641EA5" w14:textId="6569E730" w:rsidR="004A37CF" w:rsidRPr="00732349" w:rsidRDefault="509DAEF0" w:rsidP="6278C803">
            <w:p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Zamawiający dokona oceny wypełnienia przez Wykonawcę Wymagania Jakościowego biorąc pod uwagę następujące cechy:</w:t>
            </w:r>
          </w:p>
          <w:p w14:paraId="6A539593" w14:textId="1AFFEB86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6401479" w14:textId="46354D7E" w:rsidR="004A37CF" w:rsidRPr="00732349" w:rsidRDefault="0647FFB6" w:rsidP="6278C803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Doświadczenie zawodowe techniczne</w:t>
            </w:r>
            <w:r w:rsidR="00653019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2CEB4142" w14:textId="05EAACC0" w:rsidR="004A37CF" w:rsidRPr="00732349" w:rsidRDefault="0647FFB6" w:rsidP="6278C803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Doświadczenie naukowe</w:t>
            </w:r>
            <w:r w:rsidR="00653019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6075285F" w14:textId="16F1EA4A" w:rsidR="004A37CF" w:rsidRPr="00732349" w:rsidRDefault="0647FFB6" w:rsidP="6278C803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Uzyskane nagrody, certyfikaty, wyróżnienia Członków Zespołu Projektowego</w:t>
            </w:r>
            <w:r w:rsidR="00653019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2EB78B67" w14:textId="45C49821" w:rsidR="004A37CF" w:rsidRPr="00732349" w:rsidRDefault="0647FFB6" w:rsidP="6278C803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Praktycznie doświadczenie w realizacji projektów w branży gospodarki wodno-ściekowej</w:t>
            </w:r>
            <w:r w:rsidR="00653019" w:rsidRPr="00732349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3EB1D08E" w14:textId="33BD8B4F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EA7198C" w14:textId="7291D45D" w:rsidR="004A37CF" w:rsidRPr="00732349" w:rsidRDefault="0647FFB6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>Poparte odpowiednimi referencjami.</w:t>
            </w:r>
          </w:p>
          <w:p w14:paraId="624256F7" w14:textId="764CC5E7" w:rsidR="004A37CF" w:rsidRPr="00732349" w:rsidRDefault="004A37CF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CB99938" w14:textId="02F8079C" w:rsidR="004A37CF" w:rsidRPr="00732349" w:rsidRDefault="2BF49B5D" w:rsidP="6278C803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40CA9E84" w14:textId="5D730D44" w:rsidR="004A37CF" w:rsidRPr="00732349" w:rsidRDefault="2BF49B5D" w:rsidP="6278C803">
            <w:pPr>
              <w:spacing w:line="259" w:lineRule="auto"/>
              <w:ind w:left="345" w:hanging="345"/>
              <w:jc w:val="both"/>
              <w:rPr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0BD99AA9" w14:textId="68404106" w:rsidR="004A37CF" w:rsidRPr="00732349" w:rsidRDefault="2BF49B5D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1 – w przypadku, gdy </w:t>
            </w:r>
            <w:r w:rsidR="7F01C6C9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doskonały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165D3F5F" w14:textId="4B21E822" w:rsidR="004A37CF" w:rsidRPr="00732349" w:rsidRDefault="2BF49B5D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0,67 do 0,99 w przypadku, gdy </w:t>
            </w:r>
            <w:r w:rsidR="68B6279E"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przedstawione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bardzo doby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1DE16A09" w14:textId="35D5D9DA" w:rsidR="004A37CF" w:rsidRPr="00732349" w:rsidRDefault="2BF49B5D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od 0,34 do 0,66   – w przypadku, gdy </w:t>
            </w:r>
            <w:r w:rsidR="000DD929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dobry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2048435" w14:textId="7EC7585D" w:rsidR="004A37CF" w:rsidRPr="00732349" w:rsidRDefault="2BF49B5D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od 0,01 do 0,33– w przypadku, gdy </w:t>
            </w:r>
            <w:r w:rsidR="15F118B1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dostateczny (akceptowalny)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8435388" w14:textId="7C723280" w:rsidR="004A37CF" w:rsidRPr="00732349" w:rsidRDefault="2BF49B5D" w:rsidP="6278C803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0 – w przypadku, gdy </w:t>
            </w:r>
            <w:r w:rsidR="1B5B631E" w:rsidRPr="00732349">
              <w:rPr>
                <w:rFonts w:ascii="Calibri" w:eastAsia="Calibri" w:hAnsi="Calibri" w:cs="Calibri"/>
                <w:sz w:val="20"/>
                <w:szCs w:val="20"/>
              </w:rPr>
              <w:t>przedstawione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 xml:space="preserve"> przez Wykonawcę doświadczenie w sposób 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niedostateczny (nieakceptowalny)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, tj.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nie</w:t>
            </w:r>
            <w:r w:rsidRPr="007323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32349">
              <w:rPr>
                <w:rFonts w:ascii="Calibri" w:eastAsia="Calibri" w:hAnsi="Calibri" w:cs="Calibr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28C3EA30" w14:textId="63B991E5" w:rsidR="004A37CF" w:rsidRPr="00732349" w:rsidRDefault="004A37CF" w:rsidP="6278C803">
            <w:pPr>
              <w:pStyle w:val="Akapitzlist"/>
              <w:spacing w:line="259" w:lineRule="auto"/>
              <w:ind w:left="0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7EFBFAB1" w14:textId="5AB808A3" w:rsidR="004A37CF" w:rsidRPr="00732349" w:rsidRDefault="00CF1922" w:rsidP="00C321C3">
            <w:pPr>
              <w:jc w:val="center"/>
              <w:rPr>
                <w:rFonts w:ascii="Calibri" w:eastAsia="Calibri" w:hAnsi="Calibri" w:cs="Times New Roman"/>
                <w:b/>
                <w:highlight w:val="yellow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lastRenderedPageBreak/>
              <w:t xml:space="preserve">5 </w:t>
            </w:r>
            <w:r w:rsidR="004021DB" w:rsidRPr="00732349">
              <w:rPr>
                <w:rFonts w:ascii="Calibri" w:eastAsia="Calibri" w:hAnsi="Calibri" w:cs="Times New Roman"/>
                <w:b/>
                <w:lang w:eastAsia="pl-PL"/>
              </w:rPr>
              <w:t>punktów</w:t>
            </w:r>
          </w:p>
        </w:tc>
      </w:tr>
      <w:tr w:rsidR="004A37CF" w:rsidRPr="00B64DBA" w14:paraId="496E4721" w14:textId="77777777" w:rsidTr="6278C803">
        <w:trPr>
          <w:cantSplit/>
          <w:trHeight w:val="397"/>
          <w:jc w:val="center"/>
        </w:trPr>
        <w:tc>
          <w:tcPr>
            <w:tcW w:w="661" w:type="dxa"/>
            <w:shd w:val="clear" w:color="auto" w:fill="A8D08D" w:themeFill="accent6" w:themeFillTint="99"/>
            <w:textDirection w:val="btLr"/>
          </w:tcPr>
          <w:p w14:paraId="09D6FE9A" w14:textId="77777777" w:rsidR="004A37CF" w:rsidRPr="004A1002" w:rsidRDefault="004A37CF" w:rsidP="004A37CF">
            <w:pPr>
              <w:ind w:left="142"/>
              <w:jc w:val="center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1614" w:type="dxa"/>
            <w:shd w:val="clear" w:color="auto" w:fill="auto"/>
            <w:textDirection w:val="btLr"/>
          </w:tcPr>
          <w:p w14:paraId="47F03D7D" w14:textId="46321185" w:rsidR="004A37CF" w:rsidRDefault="004A37CF" w:rsidP="004A37CF">
            <w:pPr>
              <w:ind w:left="113" w:right="113"/>
              <w:jc w:val="center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6897" w:type="dxa"/>
            <w:gridSpan w:val="2"/>
            <w:vAlign w:val="center"/>
          </w:tcPr>
          <w:p w14:paraId="7EE98ADA" w14:textId="2105CF1C" w:rsidR="004A37CF" w:rsidRPr="00732349" w:rsidRDefault="004A37CF" w:rsidP="004A37C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857" w:type="dxa"/>
            <w:vAlign w:val="center"/>
          </w:tcPr>
          <w:p w14:paraId="6080D4BD" w14:textId="1FE03525" w:rsidR="004A37CF" w:rsidRPr="00732349" w:rsidRDefault="00CF1922" w:rsidP="004A37CF">
            <w:pPr>
              <w:jc w:val="center"/>
              <w:rPr>
                <w:rFonts w:ascii="Calibri" w:eastAsia="Calibri" w:hAnsi="Calibri" w:cs="Times New Roman"/>
                <w:b/>
                <w:lang w:eastAsia="pl-PL"/>
              </w:rPr>
            </w:pPr>
            <w:r w:rsidRPr="00732349">
              <w:rPr>
                <w:rFonts w:ascii="Calibri" w:eastAsia="Calibri" w:hAnsi="Calibri" w:cs="Times New Roman"/>
                <w:b/>
                <w:lang w:eastAsia="pl-PL"/>
              </w:rPr>
              <w:t xml:space="preserve">100 </w:t>
            </w:r>
            <w:r w:rsidR="004A37CF" w:rsidRPr="00732349">
              <w:rPr>
                <w:rFonts w:ascii="Calibri" w:eastAsia="Calibri" w:hAnsi="Calibri" w:cs="Times New Roman"/>
                <w:b/>
                <w:lang w:eastAsia="pl-PL"/>
              </w:rPr>
              <w:t xml:space="preserve"> punktów</w:t>
            </w:r>
          </w:p>
        </w:tc>
      </w:tr>
    </w:tbl>
    <w:p w14:paraId="65052A4C" w14:textId="1161C8D6" w:rsidR="000838B7" w:rsidRDefault="000838B7" w:rsidP="000838B7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165BB590" w14:textId="27059D19" w:rsidR="001C121A" w:rsidRDefault="00451692" w:rsidP="006D1926">
      <w:pPr>
        <w:spacing w:after="160" w:line="276" w:lineRule="auto"/>
        <w:jc w:val="both"/>
        <w:rPr>
          <w:b/>
          <w:sz w:val="22"/>
        </w:rPr>
      </w:pPr>
      <w:r>
        <w:rPr>
          <w:b/>
          <w:sz w:val="22"/>
        </w:rPr>
        <w:t>P</w:t>
      </w:r>
      <w:r w:rsidRPr="00EC031F">
        <w:rPr>
          <w:b/>
          <w:sz w:val="22"/>
        </w:rPr>
        <w:t xml:space="preserve">arametry </w:t>
      </w:r>
      <w:r>
        <w:rPr>
          <w:b/>
          <w:sz w:val="22"/>
        </w:rPr>
        <w:t>Techn</w:t>
      </w:r>
      <w:r w:rsidR="00C9047A">
        <w:rPr>
          <w:b/>
          <w:sz w:val="22"/>
        </w:rPr>
        <w:t xml:space="preserve">ologii </w:t>
      </w:r>
      <w:r w:rsidR="00930983">
        <w:rPr>
          <w:b/>
          <w:sz w:val="22"/>
        </w:rPr>
        <w:t>Oczyszczalni Przyszłości</w:t>
      </w:r>
      <w:r w:rsidR="00671425">
        <w:rPr>
          <w:b/>
          <w:sz w:val="22"/>
        </w:rPr>
        <w:t>,</w:t>
      </w:r>
      <w:r w:rsidR="00EA7159">
        <w:rPr>
          <w:b/>
          <w:sz w:val="22"/>
        </w:rPr>
        <w:t xml:space="preserve"> które zostały przedstawione</w:t>
      </w:r>
      <w:r>
        <w:rPr>
          <w:b/>
          <w:sz w:val="22"/>
        </w:rPr>
        <w:t xml:space="preserve"> </w:t>
      </w:r>
      <w:r w:rsidR="00E93C93">
        <w:rPr>
          <w:b/>
          <w:sz w:val="22"/>
        </w:rPr>
        <w:t xml:space="preserve">we Wniosku o dopuszczenie do udziału w </w:t>
      </w:r>
      <w:r w:rsidR="00CE51F7">
        <w:rPr>
          <w:b/>
          <w:sz w:val="22"/>
        </w:rPr>
        <w:t>Postępowan</w:t>
      </w:r>
      <w:r w:rsidR="00E93C93">
        <w:rPr>
          <w:b/>
          <w:sz w:val="22"/>
        </w:rPr>
        <w:t>iu</w:t>
      </w:r>
      <w:r>
        <w:rPr>
          <w:b/>
          <w:sz w:val="22"/>
        </w:rPr>
        <w:t>,</w:t>
      </w:r>
      <w:r w:rsidRPr="00EC031F">
        <w:rPr>
          <w:b/>
          <w:sz w:val="22"/>
        </w:rPr>
        <w:t xml:space="preserve"> nie mogą ulec </w:t>
      </w:r>
      <w:r>
        <w:rPr>
          <w:b/>
          <w:sz w:val="22"/>
        </w:rPr>
        <w:t>pogorszeniu</w:t>
      </w:r>
      <w:r w:rsidRPr="00EC031F">
        <w:rPr>
          <w:b/>
          <w:sz w:val="22"/>
        </w:rPr>
        <w:t xml:space="preserve"> na kolejnych </w:t>
      </w:r>
      <w:r>
        <w:rPr>
          <w:b/>
          <w:sz w:val="22"/>
        </w:rPr>
        <w:t>E</w:t>
      </w:r>
      <w:r w:rsidRPr="00EC031F">
        <w:rPr>
          <w:b/>
          <w:sz w:val="22"/>
        </w:rPr>
        <w:t xml:space="preserve">tapach </w:t>
      </w:r>
      <w:r>
        <w:rPr>
          <w:b/>
          <w:sz w:val="22"/>
        </w:rPr>
        <w:t>P</w:t>
      </w:r>
      <w:r w:rsidRPr="00EC031F">
        <w:rPr>
          <w:b/>
          <w:sz w:val="22"/>
        </w:rPr>
        <w:t>rzedsięwzięcia. Uczestnik</w:t>
      </w:r>
      <w:r>
        <w:rPr>
          <w:b/>
          <w:sz w:val="22"/>
        </w:rPr>
        <w:t xml:space="preserve"> Przedsięwzięcia</w:t>
      </w:r>
      <w:r w:rsidRPr="00EC031F">
        <w:rPr>
          <w:b/>
          <w:sz w:val="22"/>
        </w:rPr>
        <w:t xml:space="preserve"> na kolejno następujących po sobie </w:t>
      </w:r>
      <w:r>
        <w:rPr>
          <w:b/>
          <w:sz w:val="22"/>
        </w:rPr>
        <w:t>Etapach (I i II</w:t>
      </w:r>
      <w:r w:rsidRPr="00EC031F">
        <w:rPr>
          <w:b/>
          <w:sz w:val="22"/>
        </w:rPr>
        <w:t>) musi</w:t>
      </w:r>
      <w:r w:rsidR="00EA7159">
        <w:rPr>
          <w:b/>
          <w:sz w:val="22"/>
        </w:rPr>
        <w:t xml:space="preserve"> deklarować utrzymanie lub poprawę deklarowanych</w:t>
      </w:r>
      <w:r w:rsidRPr="00EC031F">
        <w:rPr>
          <w:b/>
          <w:sz w:val="22"/>
        </w:rPr>
        <w:t xml:space="preserve"> parametrów </w:t>
      </w:r>
      <w:r w:rsidR="00EA7159">
        <w:rPr>
          <w:b/>
          <w:sz w:val="22"/>
        </w:rPr>
        <w:t xml:space="preserve">Technologii </w:t>
      </w:r>
      <w:r w:rsidR="00930983">
        <w:rPr>
          <w:b/>
          <w:sz w:val="22"/>
        </w:rPr>
        <w:t>Oczyszczalni Przyszłości</w:t>
      </w:r>
      <w:r w:rsidRPr="00EC031F">
        <w:rPr>
          <w:b/>
          <w:sz w:val="22"/>
        </w:rPr>
        <w:t>.</w:t>
      </w:r>
    </w:p>
    <w:p w14:paraId="3EC0E16A" w14:textId="66B1DCBC" w:rsidR="0059050F" w:rsidRPr="0059050F" w:rsidRDefault="0059050F" w:rsidP="0059050F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59050F">
        <w:rPr>
          <w:rFonts w:ascii="Calibri Light" w:eastAsia="Times New Roman" w:hAnsi="Calibri Light" w:cs="Times New Roman"/>
          <w:color w:val="1F4D78"/>
          <w:sz w:val="26"/>
          <w:lang w:eastAsia="pl-PL"/>
        </w:rPr>
        <w:t>Wynik oceny merytorycznej</w:t>
      </w:r>
      <w:r w:rsidR="002E3754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Wniosków</w:t>
      </w:r>
    </w:p>
    <w:p w14:paraId="65389FD8" w14:textId="1D689E07" w:rsidR="00AE7862" w:rsidRDefault="00AE7862" w:rsidP="006D1926">
      <w:pPr>
        <w:spacing w:after="160" w:line="276" w:lineRule="auto"/>
        <w:jc w:val="both"/>
        <w:rPr>
          <w:sz w:val="22"/>
        </w:rPr>
      </w:pPr>
      <w:r w:rsidRPr="00E2375B">
        <w:rPr>
          <w:sz w:val="22"/>
        </w:rPr>
        <w:t>Wynik oceny</w:t>
      </w:r>
      <w:r w:rsidR="00FC0AC6">
        <w:rPr>
          <w:sz w:val="22"/>
        </w:rPr>
        <w:t xml:space="preserve"> merytorycznej Wniosku danego W</w:t>
      </w:r>
      <w:r w:rsidR="00BE3954">
        <w:rPr>
          <w:sz w:val="22"/>
        </w:rPr>
        <w:t>nioskodawcy</w:t>
      </w:r>
      <w:r w:rsidRPr="00E2375B">
        <w:rPr>
          <w:sz w:val="22"/>
        </w:rPr>
        <w:t xml:space="preserve"> będzie liczony jako su</w:t>
      </w:r>
      <w:r>
        <w:rPr>
          <w:sz w:val="22"/>
        </w:rPr>
        <w:t xml:space="preserve">ma punktów uzyskanych w ramach </w:t>
      </w:r>
      <w:r w:rsidRPr="00E2375B">
        <w:rPr>
          <w:sz w:val="22"/>
        </w:rPr>
        <w:t xml:space="preserve">Kryteriów </w:t>
      </w:r>
      <w:r w:rsidR="00653019">
        <w:rPr>
          <w:sz w:val="22"/>
        </w:rPr>
        <w:t xml:space="preserve">Wymagań </w:t>
      </w:r>
      <w:r w:rsidRPr="00E2375B">
        <w:rPr>
          <w:sz w:val="22"/>
        </w:rPr>
        <w:t xml:space="preserve">Konkursowych, </w:t>
      </w:r>
      <w:r w:rsidR="00D05A28">
        <w:rPr>
          <w:sz w:val="22"/>
        </w:rPr>
        <w:t>spełnienia Wymogów O</w:t>
      </w:r>
      <w:r w:rsidR="00D05A28" w:rsidRPr="00E2375B">
        <w:rPr>
          <w:sz w:val="22"/>
        </w:rPr>
        <w:t>pcjonalnych</w:t>
      </w:r>
      <w:r w:rsidR="00D05A28">
        <w:rPr>
          <w:sz w:val="22"/>
        </w:rPr>
        <w:t xml:space="preserve"> oraz oceny </w:t>
      </w:r>
      <w:r w:rsidR="00653019">
        <w:rPr>
          <w:sz w:val="22"/>
        </w:rPr>
        <w:t>Wymagań Jakościowych</w:t>
      </w:r>
      <w:r w:rsidR="00D05A28">
        <w:rPr>
          <w:sz w:val="22"/>
        </w:rPr>
        <w:t>,</w:t>
      </w:r>
      <w:r>
        <w:rPr>
          <w:sz w:val="22"/>
        </w:rPr>
        <w:t xml:space="preserve"> pomnożonych odpowiednio przez wagi nadane zgodnie z </w:t>
      </w:r>
      <w:r w:rsidR="006D1926" w:rsidRPr="006D1926">
        <w:rPr>
          <w:sz w:val="22"/>
          <w:szCs w:val="20"/>
        </w:rPr>
        <w:fldChar w:fldCharType="begin"/>
      </w:r>
      <w:r w:rsidR="006D1926" w:rsidRPr="006D1926">
        <w:rPr>
          <w:sz w:val="22"/>
          <w:szCs w:val="20"/>
        </w:rPr>
        <w:instrText xml:space="preserve"> REF _Ref57740266 \h  \* MERGEFORMAT </w:instrText>
      </w:r>
      <w:r w:rsidR="006D1926" w:rsidRPr="006D1926">
        <w:rPr>
          <w:sz w:val="22"/>
          <w:szCs w:val="20"/>
        </w:rPr>
      </w:r>
      <w:r w:rsidR="006D1926" w:rsidRPr="006D1926">
        <w:rPr>
          <w:sz w:val="22"/>
          <w:szCs w:val="20"/>
        </w:rPr>
        <w:fldChar w:fldCharType="separate"/>
      </w:r>
      <w:r w:rsidR="006D1926" w:rsidRPr="006D1926">
        <w:rPr>
          <w:sz w:val="22"/>
          <w:szCs w:val="20"/>
        </w:rPr>
        <w:t xml:space="preserve">Tabelą </w:t>
      </w:r>
      <w:r w:rsidR="006D1926" w:rsidRPr="006D1926">
        <w:rPr>
          <w:noProof/>
          <w:sz w:val="22"/>
          <w:szCs w:val="20"/>
        </w:rPr>
        <w:t>5</w:t>
      </w:r>
      <w:r w:rsidR="006D1926" w:rsidRPr="006D1926">
        <w:rPr>
          <w:sz w:val="22"/>
          <w:szCs w:val="20"/>
        </w:rPr>
        <w:fldChar w:fldCharType="end"/>
      </w:r>
      <w:r w:rsidR="006D1926">
        <w:rPr>
          <w:sz w:val="20"/>
          <w:szCs w:val="20"/>
        </w:rPr>
        <w:t xml:space="preserve"> </w:t>
      </w:r>
      <w:r>
        <w:rPr>
          <w:sz w:val="22"/>
        </w:rPr>
        <w:t>poniżej:</w:t>
      </w:r>
    </w:p>
    <w:p w14:paraId="485901AD" w14:textId="2F82E4D5" w:rsidR="00AE7862" w:rsidRDefault="00AE7862" w:rsidP="00AE7862">
      <w:pPr>
        <w:pStyle w:val="Legenda"/>
        <w:keepNext/>
      </w:pPr>
      <w:bookmarkStart w:id="25" w:name="_Ref57740266"/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5473ED">
        <w:rPr>
          <w:noProof/>
        </w:rPr>
        <w:t>5</w:t>
      </w:r>
      <w:r>
        <w:fldChar w:fldCharType="end"/>
      </w:r>
      <w:bookmarkEnd w:id="25"/>
      <w:r>
        <w:t>. 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AE7862" w14:paraId="32B37D61" w14:textId="77777777" w:rsidTr="0FEBDE2D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9A22C62" w14:textId="77777777" w:rsidR="00AE7862" w:rsidRDefault="00AE7862" w:rsidP="00D31482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7D8D599B" w14:textId="77777777" w:rsidR="00AE7862" w:rsidRDefault="00AE7862" w:rsidP="00D31482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Waga </w:t>
            </w:r>
          </w:p>
        </w:tc>
      </w:tr>
      <w:tr w:rsidR="00AE7862" w14:paraId="58E8F9FB" w14:textId="77777777" w:rsidTr="0FEBDE2D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ADDC5A3" w14:textId="563EED20" w:rsidR="00AE7862" w:rsidRDefault="00AE7862" w:rsidP="00D31482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Pr="00452510">
              <w:rPr>
                <w:i/>
                <w:sz w:val="22"/>
              </w:rPr>
              <w:t>KK</w:t>
            </w:r>
            <w:r>
              <w:rPr>
                <w:sz w:val="22"/>
              </w:rPr>
              <w:t xml:space="preserve"> - Wynik oceny badanego Wniosku pod kątem Kryteriów </w:t>
            </w:r>
            <w:r w:rsidR="00653019">
              <w:rPr>
                <w:sz w:val="22"/>
              </w:rPr>
              <w:t xml:space="preserve">Wymagań </w:t>
            </w:r>
            <w:r>
              <w:rPr>
                <w:sz w:val="22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18F3B810" w14:textId="6AFCE4F6" w:rsidR="00AE7862" w:rsidRDefault="00AE7862" w:rsidP="0FEBDE2D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0FEBDE2D">
              <w:rPr>
                <w:sz w:val="22"/>
                <w:szCs w:val="22"/>
              </w:rPr>
              <w:t>0,</w:t>
            </w:r>
            <w:r w:rsidR="29521BFF" w:rsidRPr="0FEBDE2D">
              <w:rPr>
                <w:sz w:val="22"/>
                <w:szCs w:val="22"/>
              </w:rPr>
              <w:t>4</w:t>
            </w:r>
            <w:r w:rsidRPr="0FEBDE2D">
              <w:rPr>
                <w:sz w:val="22"/>
                <w:szCs w:val="22"/>
              </w:rPr>
              <w:t>0</w:t>
            </w:r>
          </w:p>
        </w:tc>
      </w:tr>
      <w:tr w:rsidR="00AE7862" w14:paraId="65CE19A4" w14:textId="77777777" w:rsidTr="0FEBDE2D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7CCAE68D" w14:textId="189754F3" w:rsidR="00AE7862" w:rsidRDefault="00AE7862" w:rsidP="00D31482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PWO</w:t>
            </w:r>
            <w:r>
              <w:rPr>
                <w:sz w:val="22"/>
              </w:rPr>
              <w:t xml:space="preserve"> - Wynik oceny badaneg</w:t>
            </w:r>
            <w:r w:rsidR="00D05A28">
              <w:rPr>
                <w:sz w:val="22"/>
              </w:rPr>
              <w:t>o Wniosku pod kątem spełnienia Wymagań O</w:t>
            </w:r>
            <w:r>
              <w:rPr>
                <w:sz w:val="22"/>
              </w:rPr>
              <w:t>pcjonalnych</w:t>
            </w:r>
          </w:p>
        </w:tc>
        <w:tc>
          <w:tcPr>
            <w:tcW w:w="2410" w:type="dxa"/>
            <w:vAlign w:val="center"/>
          </w:tcPr>
          <w:p w14:paraId="0EFB9D4C" w14:textId="5430A556" w:rsidR="00AE7862" w:rsidRDefault="00D05A28" w:rsidP="00D31482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0,20</w:t>
            </w:r>
          </w:p>
        </w:tc>
      </w:tr>
      <w:tr w:rsidR="00AE7862" w14:paraId="3AC41A98" w14:textId="77777777" w:rsidTr="0FEBDE2D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EBA88CA" w14:textId="24BE97E8" w:rsidR="00AE7862" w:rsidRDefault="00D05A28" w:rsidP="00D31482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="005A701D">
              <w:rPr>
                <w:i/>
                <w:sz w:val="22"/>
              </w:rPr>
              <w:t>WJ</w:t>
            </w:r>
            <w:r w:rsidR="00AE7862" w:rsidRPr="00452510">
              <w:rPr>
                <w:i/>
                <w:sz w:val="22"/>
              </w:rPr>
              <w:t xml:space="preserve"> </w:t>
            </w:r>
            <w:r w:rsidR="00AE7862">
              <w:rPr>
                <w:sz w:val="22"/>
              </w:rPr>
              <w:t xml:space="preserve">- Wynik oceny badanego Wniosku pod kątem </w:t>
            </w:r>
            <w:r>
              <w:rPr>
                <w:sz w:val="22"/>
              </w:rPr>
              <w:t xml:space="preserve">spełnienia </w:t>
            </w:r>
            <w:r w:rsidR="00653019">
              <w:rPr>
                <w:sz w:val="22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451E698D" w14:textId="20DBE400" w:rsidR="00AE7862" w:rsidRDefault="00D05A28" w:rsidP="0FEBDE2D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0FEBDE2D">
              <w:rPr>
                <w:sz w:val="22"/>
                <w:szCs w:val="22"/>
              </w:rPr>
              <w:t>0,</w:t>
            </w:r>
            <w:r w:rsidR="4B661793" w:rsidRPr="0FEBDE2D">
              <w:rPr>
                <w:sz w:val="22"/>
                <w:szCs w:val="22"/>
              </w:rPr>
              <w:t>4</w:t>
            </w:r>
            <w:r w:rsidR="00CF1922" w:rsidRPr="0FEBDE2D">
              <w:rPr>
                <w:sz w:val="22"/>
                <w:szCs w:val="22"/>
              </w:rPr>
              <w:t>0</w:t>
            </w:r>
          </w:p>
        </w:tc>
      </w:tr>
    </w:tbl>
    <w:p w14:paraId="0F59576C" w14:textId="4FFD4FF6" w:rsidR="00AE7862" w:rsidRDefault="00AE7862" w:rsidP="00AE7862">
      <w:pPr>
        <w:spacing w:after="160" w:line="360" w:lineRule="auto"/>
        <w:jc w:val="both"/>
        <w:rPr>
          <w:sz w:val="22"/>
        </w:rPr>
      </w:pPr>
    </w:p>
    <w:p w14:paraId="297B81D3" w14:textId="070E2ECC" w:rsidR="00AE7862" w:rsidRDefault="00AE7862" w:rsidP="0FEBDE2D">
      <w:pPr>
        <w:spacing w:after="160" w:line="360" w:lineRule="auto"/>
        <w:jc w:val="both"/>
        <w:rPr>
          <w:sz w:val="22"/>
          <w:szCs w:val="22"/>
        </w:rPr>
      </w:pPr>
      <w:r w:rsidRPr="0FEBDE2D">
        <w:rPr>
          <w:sz w:val="22"/>
          <w:szCs w:val="22"/>
        </w:rPr>
        <w:t>Wynik oceny merytorycznej badanego Wniosku będzie obliczany zgodnie ze wzorem poniżej:</w:t>
      </w:r>
    </w:p>
    <w:p w14:paraId="21C415E0" w14:textId="6DB03C23" w:rsidR="2D7F7E8A" w:rsidRPr="005A701D" w:rsidRDefault="2D7F7E8A" w:rsidP="0FEBDE2D">
      <w:pPr>
        <w:spacing w:after="160" w:line="360" w:lineRule="auto"/>
        <w:jc w:val="both"/>
        <w:rPr>
          <w:b/>
          <w:sz w:val="22"/>
          <w:szCs w:val="22"/>
        </w:rPr>
      </w:pPr>
      <w:r w:rsidRPr="005A701D">
        <w:rPr>
          <w:b/>
          <w:i/>
          <w:iCs/>
          <w:sz w:val="22"/>
          <w:szCs w:val="22"/>
        </w:rPr>
        <w:t>W</w:t>
      </w:r>
      <w:r w:rsidRPr="005A701D">
        <w:rPr>
          <w:b/>
          <w:i/>
          <w:iCs/>
          <w:sz w:val="22"/>
          <w:szCs w:val="22"/>
          <w:vertAlign w:val="subscript"/>
        </w:rPr>
        <w:t xml:space="preserve">Wn </w:t>
      </w:r>
      <w:r w:rsidRPr="005A701D">
        <w:rPr>
          <w:b/>
          <w:i/>
          <w:iCs/>
          <w:sz w:val="22"/>
          <w:szCs w:val="22"/>
        </w:rPr>
        <w:t xml:space="preserve">= (0,40 × PKK) + (0,20 </w:t>
      </w:r>
      <w:r w:rsidR="3A3741DA" w:rsidRPr="005A701D">
        <w:rPr>
          <w:b/>
          <w:i/>
          <w:iCs/>
          <w:sz w:val="22"/>
          <w:szCs w:val="22"/>
        </w:rPr>
        <w:t>× PWO) + (0,40 × P</w:t>
      </w:r>
      <w:r w:rsidR="001577B8" w:rsidRPr="005A701D">
        <w:rPr>
          <w:b/>
          <w:i/>
          <w:iCs/>
          <w:sz w:val="22"/>
          <w:szCs w:val="22"/>
        </w:rPr>
        <w:t>WJ</w:t>
      </w:r>
      <w:r w:rsidR="3A3741DA" w:rsidRPr="005A701D">
        <w:rPr>
          <w:b/>
          <w:i/>
          <w:iCs/>
          <w:sz w:val="22"/>
          <w:szCs w:val="22"/>
        </w:rPr>
        <w:t>)</w:t>
      </w:r>
    </w:p>
    <w:p w14:paraId="02304FCD" w14:textId="77777777" w:rsidR="00AE7862" w:rsidRDefault="00AE7862" w:rsidP="00AE7862">
      <w:pPr>
        <w:spacing w:after="160" w:line="360" w:lineRule="auto"/>
        <w:jc w:val="both"/>
        <w:rPr>
          <w:sz w:val="22"/>
        </w:rPr>
      </w:pPr>
      <w:r>
        <w:rPr>
          <w:sz w:val="22"/>
        </w:rPr>
        <w:t>gdzie:</w:t>
      </w:r>
    </w:p>
    <w:p w14:paraId="12721E47" w14:textId="77777777" w:rsidR="00AE7862" w:rsidRDefault="00AE7862" w:rsidP="006D1926">
      <w:pPr>
        <w:spacing w:after="160" w:line="276" w:lineRule="auto"/>
        <w:jc w:val="both"/>
        <w:rPr>
          <w:sz w:val="22"/>
        </w:rPr>
      </w:pPr>
      <w:r w:rsidRPr="00A01A1A">
        <w:rPr>
          <w:i/>
          <w:sz w:val="22"/>
        </w:rPr>
        <w:t>W</w:t>
      </w:r>
      <w:r w:rsidRPr="00A01A1A">
        <w:rPr>
          <w:i/>
          <w:sz w:val="22"/>
          <w:vertAlign w:val="subscript"/>
        </w:rPr>
        <w:t>Wn</w:t>
      </w:r>
      <w:r>
        <w:rPr>
          <w:sz w:val="22"/>
        </w:rPr>
        <w:t xml:space="preserve"> – Wynik oceny merytorycznej Wniosku złożonego przez danego Wnioskodawcę, określony jako liczba punktów,</w:t>
      </w:r>
    </w:p>
    <w:p w14:paraId="3F00431E" w14:textId="715C292A" w:rsidR="00AE7862" w:rsidRDefault="00AE7862" w:rsidP="006D1926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t>PKK</w:t>
      </w:r>
      <w:r>
        <w:rPr>
          <w:sz w:val="22"/>
        </w:rPr>
        <w:t xml:space="preserve"> – Wynik oceny badanego Wniosku pod kątem Kryteriów </w:t>
      </w:r>
      <w:r w:rsidR="00996004">
        <w:rPr>
          <w:sz w:val="22"/>
        </w:rPr>
        <w:t>Wymagań</w:t>
      </w:r>
      <w:r w:rsidR="00184CFE">
        <w:rPr>
          <w:sz w:val="22"/>
        </w:rPr>
        <w:t xml:space="preserve"> </w:t>
      </w:r>
      <w:r>
        <w:rPr>
          <w:sz w:val="22"/>
        </w:rPr>
        <w:t xml:space="preserve">Konkursowych, liczony jako suma punktów uzyskanych w ramach Kryteriów </w:t>
      </w:r>
      <w:r w:rsidR="00E85B70">
        <w:rPr>
          <w:sz w:val="22"/>
        </w:rPr>
        <w:t>Wymagań</w:t>
      </w:r>
      <w:r w:rsidR="00130C17">
        <w:rPr>
          <w:sz w:val="22"/>
        </w:rPr>
        <w:t xml:space="preserve"> </w:t>
      </w:r>
      <w:r>
        <w:rPr>
          <w:sz w:val="22"/>
        </w:rPr>
        <w:t>Konkursowych,</w:t>
      </w:r>
    </w:p>
    <w:p w14:paraId="081B9EA8" w14:textId="23AD2232" w:rsidR="00AE7862" w:rsidRDefault="00AE7862" w:rsidP="006D1926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t>PWO</w:t>
      </w:r>
      <w:r>
        <w:rPr>
          <w:sz w:val="22"/>
        </w:rPr>
        <w:t xml:space="preserve"> – Wynik oceny badanego Wniosku pod kątem spełnienia </w:t>
      </w:r>
      <w:r w:rsidR="001577B8">
        <w:rPr>
          <w:sz w:val="22"/>
        </w:rPr>
        <w:t>W</w:t>
      </w:r>
      <w:r>
        <w:rPr>
          <w:sz w:val="22"/>
        </w:rPr>
        <w:t xml:space="preserve">ymagań </w:t>
      </w:r>
      <w:r w:rsidR="001577B8">
        <w:rPr>
          <w:sz w:val="22"/>
        </w:rPr>
        <w:t>O</w:t>
      </w:r>
      <w:r>
        <w:rPr>
          <w:sz w:val="22"/>
        </w:rPr>
        <w:t>pcjonalnych, liczony jako suma punktów uzyskanych w ramach spełnieni</w:t>
      </w:r>
      <w:r w:rsidR="00D05A28">
        <w:rPr>
          <w:sz w:val="22"/>
        </w:rPr>
        <w:t xml:space="preserve">a </w:t>
      </w:r>
      <w:r w:rsidR="008C3678">
        <w:rPr>
          <w:sz w:val="22"/>
        </w:rPr>
        <w:t xml:space="preserve">Wymagań </w:t>
      </w:r>
      <w:r w:rsidR="00D05A28">
        <w:rPr>
          <w:sz w:val="22"/>
        </w:rPr>
        <w:t>O</w:t>
      </w:r>
      <w:r>
        <w:rPr>
          <w:sz w:val="22"/>
        </w:rPr>
        <w:t>pcjonalnych,</w:t>
      </w:r>
    </w:p>
    <w:p w14:paraId="26A254D2" w14:textId="6FC0F690" w:rsidR="00AE7862" w:rsidRDefault="00D05A28" w:rsidP="006D1926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t>P</w:t>
      </w:r>
      <w:r w:rsidR="005A701D">
        <w:rPr>
          <w:i/>
          <w:sz w:val="22"/>
        </w:rPr>
        <w:t>WJ</w:t>
      </w:r>
      <w:r w:rsidR="00AE7862">
        <w:rPr>
          <w:sz w:val="22"/>
        </w:rPr>
        <w:t xml:space="preserve"> – </w:t>
      </w:r>
      <w:r>
        <w:rPr>
          <w:sz w:val="22"/>
        </w:rPr>
        <w:t xml:space="preserve">Wynik oceny badanego Wniosku pod kątem spełnienia </w:t>
      </w:r>
      <w:r w:rsidR="001577B8">
        <w:rPr>
          <w:sz w:val="22"/>
        </w:rPr>
        <w:t>Wymagań</w:t>
      </w:r>
      <w:r w:rsidR="001577B8" w:rsidDel="001577B8">
        <w:rPr>
          <w:sz w:val="22"/>
        </w:rPr>
        <w:t xml:space="preserve"> </w:t>
      </w:r>
      <w:r w:rsidR="001577B8">
        <w:rPr>
          <w:sz w:val="22"/>
        </w:rPr>
        <w:t>Jakościowych</w:t>
      </w:r>
      <w:r>
        <w:rPr>
          <w:sz w:val="22"/>
        </w:rPr>
        <w:t>, liczony jako suma punktów uzyskanych winnych elementów Wniosku</w:t>
      </w:r>
      <w:r w:rsidR="008C3678">
        <w:rPr>
          <w:sz w:val="22"/>
        </w:rPr>
        <w:t>.</w:t>
      </w:r>
    </w:p>
    <w:p w14:paraId="16D72D12" w14:textId="77777777" w:rsidR="00E23F41" w:rsidRDefault="00E23F41" w:rsidP="006D1926">
      <w:pPr>
        <w:spacing w:after="160" w:line="276" w:lineRule="auto"/>
        <w:jc w:val="both"/>
        <w:rPr>
          <w:sz w:val="22"/>
        </w:rPr>
      </w:pPr>
    </w:p>
    <w:p w14:paraId="64D2E40F" w14:textId="3DC7EA57" w:rsidR="00AE7862" w:rsidRDefault="00AE7862" w:rsidP="006D1926">
      <w:pPr>
        <w:spacing w:after="160" w:line="276" w:lineRule="auto"/>
        <w:jc w:val="both"/>
        <w:rPr>
          <w:sz w:val="22"/>
        </w:rPr>
      </w:pPr>
      <w:r>
        <w:rPr>
          <w:sz w:val="22"/>
        </w:rPr>
        <w:t>W przypadku uzyskania przez W</w:t>
      </w:r>
      <w:r w:rsidR="00BE3954">
        <w:rPr>
          <w:sz w:val="22"/>
        </w:rPr>
        <w:t xml:space="preserve">nioskodawców </w:t>
      </w:r>
      <w:r>
        <w:rPr>
          <w:sz w:val="22"/>
        </w:rPr>
        <w:t>identycznej liczby punktów w </w:t>
      </w:r>
      <w:r w:rsidRPr="00E2375B">
        <w:rPr>
          <w:sz w:val="22"/>
        </w:rPr>
        <w:t>ramach oceny merytorycznej</w:t>
      </w:r>
      <w:r>
        <w:rPr>
          <w:sz w:val="22"/>
        </w:rPr>
        <w:t xml:space="preserve"> Wniosków</w:t>
      </w:r>
      <w:r w:rsidRPr="00E2375B">
        <w:rPr>
          <w:sz w:val="22"/>
        </w:rPr>
        <w:t>, decydować będzie liczba punktów uzyskanych</w:t>
      </w:r>
      <w:r>
        <w:rPr>
          <w:sz w:val="22"/>
        </w:rPr>
        <w:t xml:space="preserve"> w dla wskazanych poniżej </w:t>
      </w:r>
      <w:r w:rsidRPr="00E2375B">
        <w:rPr>
          <w:sz w:val="22"/>
        </w:rPr>
        <w:t>Kryteriów</w:t>
      </w:r>
      <w:r>
        <w:rPr>
          <w:sz w:val="22"/>
        </w:rPr>
        <w:t xml:space="preserve">: </w:t>
      </w:r>
    </w:p>
    <w:p w14:paraId="098402DF" w14:textId="3DFFA744" w:rsidR="00AE7862" w:rsidRPr="00F23260" w:rsidRDefault="00AE7862" w:rsidP="009A66E1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sz w:val="22"/>
        </w:rPr>
      </w:pPr>
      <w:r w:rsidRPr="00F23260">
        <w:rPr>
          <w:sz w:val="22"/>
        </w:rPr>
        <w:t xml:space="preserve">Kryterium </w:t>
      </w:r>
      <w:r w:rsidR="0099585B" w:rsidRPr="00F23260">
        <w:rPr>
          <w:sz w:val="22"/>
        </w:rPr>
        <w:t xml:space="preserve"> ,,Jakość ścieków odprowadzanych do odbiornika”</w:t>
      </w:r>
    </w:p>
    <w:p w14:paraId="286EDC50" w14:textId="0535D573" w:rsidR="00AE7862" w:rsidRDefault="00AE7862" w:rsidP="009A66E1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</w:t>
      </w:r>
      <w:r w:rsidR="00E23F41">
        <w:rPr>
          <w:sz w:val="22"/>
        </w:rPr>
        <w:t>Usuwanie mikrozanieczyszczeń</w:t>
      </w:r>
      <w:r w:rsidR="0099585B">
        <w:rPr>
          <w:sz w:val="22"/>
        </w:rPr>
        <w:t xml:space="preserve"> ze ścieków i odzyskanej wody</w:t>
      </w:r>
      <w:r>
        <w:rPr>
          <w:sz w:val="22"/>
        </w:rPr>
        <w:t>”</w:t>
      </w:r>
    </w:p>
    <w:p w14:paraId="40069E7D" w14:textId="04E1088E" w:rsidR="00AE7862" w:rsidRPr="00641F39" w:rsidRDefault="00AE7862" w:rsidP="009A66E1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</w:t>
      </w:r>
      <w:r w:rsidR="00E23F41">
        <w:rPr>
          <w:sz w:val="22"/>
        </w:rPr>
        <w:t>Innowacyjność Technologii</w:t>
      </w:r>
      <w:r>
        <w:rPr>
          <w:sz w:val="22"/>
        </w:rPr>
        <w:t xml:space="preserve">”. </w:t>
      </w:r>
    </w:p>
    <w:p w14:paraId="1AFEF71C" w14:textId="77777777" w:rsidR="00C14993" w:rsidRDefault="00AE7862" w:rsidP="006D1926">
      <w:pPr>
        <w:spacing w:after="160" w:line="276" w:lineRule="auto"/>
        <w:jc w:val="both"/>
        <w:rPr>
          <w:sz w:val="22"/>
        </w:rPr>
      </w:pPr>
      <w:r w:rsidRPr="00641F39">
        <w:rPr>
          <w:sz w:val="22"/>
        </w:rPr>
        <w:t>W przypadku</w:t>
      </w:r>
      <w:r>
        <w:rPr>
          <w:sz w:val="22"/>
        </w:rPr>
        <w:t>,</w:t>
      </w:r>
      <w:r w:rsidRPr="00641F39">
        <w:rPr>
          <w:sz w:val="22"/>
        </w:rPr>
        <w:t xml:space="preserve"> gdy</w:t>
      </w:r>
      <w:r w:rsidR="00BE3954">
        <w:rPr>
          <w:sz w:val="22"/>
        </w:rPr>
        <w:t xml:space="preserve"> Wnioskodawca</w:t>
      </w:r>
      <w:r>
        <w:rPr>
          <w:sz w:val="22"/>
        </w:rPr>
        <w:t xml:space="preserve"> w ramach oceny merytorycznej Wniosku nie spełni Kryteriów Obligatoryjnych lub</w:t>
      </w:r>
      <w:r w:rsidR="00722F2A">
        <w:rPr>
          <w:sz w:val="22"/>
        </w:rPr>
        <w:t xml:space="preserve"> nie uzyska:</w:t>
      </w:r>
    </w:p>
    <w:p w14:paraId="150DC3AA" w14:textId="485C2A70" w:rsidR="00C14993" w:rsidRPr="00C67810" w:rsidRDefault="00C14993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20"/>
        </w:rPr>
      </w:pPr>
      <w:r w:rsidRPr="00C67810">
        <w:rPr>
          <w:sz w:val="22"/>
          <w:szCs w:val="22"/>
        </w:rPr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sz w:val="22"/>
          <w:szCs w:val="22"/>
        </w:rPr>
        <w:t>dla Kryterium „</w:t>
      </w:r>
      <w:r w:rsidRPr="00C67810">
        <w:rPr>
          <w:sz w:val="22"/>
          <w:szCs w:val="20"/>
        </w:rPr>
        <w:t>Ocena proponowanego rozwiązania”</w:t>
      </w:r>
      <w:r w:rsidRPr="00C67810">
        <w:rPr>
          <w:szCs w:val="22"/>
        </w:rPr>
        <w:t xml:space="preserve">, </w:t>
      </w:r>
      <w:r w:rsidR="000161A3">
        <w:rPr>
          <w:szCs w:val="22"/>
        </w:rPr>
        <w:t>lub</w:t>
      </w:r>
    </w:p>
    <w:p w14:paraId="4C17FA6B" w14:textId="53B42703" w:rsidR="00C14993" w:rsidRPr="00C67810" w:rsidRDefault="00C14993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20"/>
        </w:rPr>
      </w:pPr>
      <w:r w:rsidRPr="00C67810">
        <w:rPr>
          <w:sz w:val="22"/>
          <w:szCs w:val="22"/>
        </w:rPr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sz w:val="22"/>
          <w:szCs w:val="22"/>
        </w:rPr>
        <w:t xml:space="preserve">dla Kryterium „Jakość i wykonalność oferowanego rozwiązania”, </w:t>
      </w:r>
      <w:r w:rsidR="000161A3">
        <w:rPr>
          <w:sz w:val="22"/>
          <w:szCs w:val="22"/>
        </w:rPr>
        <w:t>lub</w:t>
      </w:r>
    </w:p>
    <w:p w14:paraId="40F8911D" w14:textId="2763D569" w:rsidR="00C67810" w:rsidRPr="00C67810" w:rsidRDefault="00C14993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18"/>
        </w:rPr>
      </w:pPr>
      <w:r w:rsidRPr="00C67810">
        <w:rPr>
          <w:sz w:val="22"/>
        </w:rPr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sz w:val="22"/>
        </w:rPr>
        <w:t xml:space="preserve">dla Kryterium </w:t>
      </w:r>
      <w:r w:rsidRPr="00C67810">
        <w:rPr>
          <w:sz w:val="22"/>
          <w:szCs w:val="22"/>
        </w:rPr>
        <w:t xml:space="preserve">„Proponowane przez Wnioskodawcę rozwiązania innowacyjne” </w:t>
      </w:r>
      <w:r w:rsidR="000161A3">
        <w:rPr>
          <w:sz w:val="22"/>
          <w:szCs w:val="22"/>
        </w:rPr>
        <w:t>lub</w:t>
      </w:r>
      <w:r w:rsidRPr="00C67810">
        <w:rPr>
          <w:sz w:val="22"/>
          <w:szCs w:val="22"/>
        </w:rPr>
        <w:t xml:space="preserve"> </w:t>
      </w:r>
    </w:p>
    <w:p w14:paraId="31D55286" w14:textId="68141AF3" w:rsidR="00C67810" w:rsidRPr="00C67810" w:rsidRDefault="00C67810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18"/>
        </w:rPr>
      </w:pPr>
      <w:r w:rsidRPr="00C67810">
        <w:rPr>
          <w:sz w:val="22"/>
          <w:szCs w:val="22"/>
        </w:rPr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sz w:val="22"/>
          <w:szCs w:val="22"/>
        </w:rPr>
        <w:t xml:space="preserve">dla Kryterium „Ocena metod zapewniający odzysk energii lub energooszczędność procesów technologicznych”, </w:t>
      </w:r>
      <w:r w:rsidR="000161A3">
        <w:rPr>
          <w:sz w:val="22"/>
          <w:szCs w:val="22"/>
        </w:rPr>
        <w:t>lub</w:t>
      </w:r>
    </w:p>
    <w:p w14:paraId="0397DF6C" w14:textId="434854B5" w:rsidR="00C67810" w:rsidRPr="00C67810" w:rsidRDefault="00C14993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18"/>
        </w:rPr>
      </w:pPr>
      <w:r w:rsidRPr="00C67810">
        <w:rPr>
          <w:sz w:val="22"/>
          <w:szCs w:val="22"/>
        </w:rPr>
        <w:lastRenderedPageBreak/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sz w:val="22"/>
          <w:szCs w:val="22"/>
        </w:rPr>
        <w:t xml:space="preserve">dla Kryterium „Ocena sposobu zapewnienia bezodorowości”, </w:t>
      </w:r>
      <w:r w:rsidR="000161A3">
        <w:rPr>
          <w:sz w:val="22"/>
          <w:szCs w:val="22"/>
        </w:rPr>
        <w:t>lub</w:t>
      </w:r>
    </w:p>
    <w:p w14:paraId="368BFC4F" w14:textId="4A92E2BD" w:rsidR="00C14993" w:rsidRPr="00C67810" w:rsidRDefault="00C14993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22"/>
          <w:szCs w:val="22"/>
        </w:rPr>
      </w:pPr>
      <w:r w:rsidRPr="00C67810">
        <w:rPr>
          <w:sz w:val="22"/>
          <w:szCs w:val="22"/>
        </w:rPr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sz w:val="22"/>
          <w:szCs w:val="22"/>
        </w:rPr>
        <w:t>dla Kryterium „</w:t>
      </w:r>
      <w:r w:rsidRPr="00C67810">
        <w:rPr>
          <w:rFonts w:cs="Segoe UI"/>
          <w:color w:val="000000"/>
          <w:sz w:val="22"/>
          <w:szCs w:val="22"/>
        </w:rPr>
        <w:t xml:space="preserve">Potencjał wdrożeniowy w skali kraju i Europy”, </w:t>
      </w:r>
      <w:r w:rsidR="000161A3">
        <w:rPr>
          <w:rFonts w:cs="Segoe UI"/>
          <w:color w:val="000000"/>
          <w:sz w:val="22"/>
          <w:szCs w:val="22"/>
        </w:rPr>
        <w:t>lub</w:t>
      </w:r>
    </w:p>
    <w:p w14:paraId="335B2636" w14:textId="001150FE" w:rsidR="00C14993" w:rsidRPr="00C67810" w:rsidRDefault="00C14993" w:rsidP="009A66E1">
      <w:pPr>
        <w:pStyle w:val="Akapitzlist"/>
        <w:numPr>
          <w:ilvl w:val="0"/>
          <w:numId w:val="41"/>
        </w:numPr>
        <w:spacing w:after="160" w:line="276" w:lineRule="auto"/>
        <w:ind w:left="851" w:hanging="284"/>
        <w:jc w:val="both"/>
        <w:rPr>
          <w:sz w:val="22"/>
          <w:szCs w:val="22"/>
        </w:rPr>
      </w:pPr>
      <w:r w:rsidRPr="00C67810">
        <w:rPr>
          <w:rFonts w:cs="Segoe UI"/>
          <w:color w:val="000000"/>
          <w:sz w:val="22"/>
          <w:szCs w:val="22"/>
        </w:rPr>
        <w:t xml:space="preserve">min. </w:t>
      </w:r>
      <w:r w:rsidR="00AA0F7E">
        <w:rPr>
          <w:sz w:val="22"/>
          <w:szCs w:val="22"/>
        </w:rPr>
        <w:t>1</w:t>
      </w:r>
      <w:r w:rsidR="00AA0F7E" w:rsidRPr="00C67810">
        <w:rPr>
          <w:sz w:val="22"/>
          <w:szCs w:val="22"/>
        </w:rPr>
        <w:t xml:space="preserve"> punk</w:t>
      </w:r>
      <w:r w:rsidR="00AA0F7E">
        <w:rPr>
          <w:sz w:val="22"/>
          <w:szCs w:val="22"/>
        </w:rPr>
        <w:t>u</w:t>
      </w:r>
      <w:r w:rsidR="00AA0F7E" w:rsidRPr="00C67810">
        <w:rPr>
          <w:sz w:val="22"/>
          <w:szCs w:val="22"/>
        </w:rPr>
        <w:t xml:space="preserve"> </w:t>
      </w:r>
      <w:r w:rsidRPr="00C67810">
        <w:rPr>
          <w:rFonts w:cs="Segoe UI"/>
          <w:color w:val="000000"/>
          <w:sz w:val="22"/>
          <w:szCs w:val="22"/>
        </w:rPr>
        <w:t>„Zespół projektowy”</w:t>
      </w:r>
      <w:r w:rsidR="000161A3">
        <w:rPr>
          <w:rFonts w:cs="Segoe UI"/>
          <w:color w:val="000000"/>
          <w:sz w:val="22"/>
          <w:szCs w:val="22"/>
        </w:rPr>
        <w:t>.</w:t>
      </w:r>
    </w:p>
    <w:p w14:paraId="63856122" w14:textId="042FB72E" w:rsidR="00777AF2" w:rsidRPr="00D83900" w:rsidRDefault="00C14993" w:rsidP="00C14993">
      <w:pPr>
        <w:spacing w:after="160" w:line="276" w:lineRule="auto"/>
        <w:jc w:val="both"/>
        <w:rPr>
          <w:sz w:val="20"/>
        </w:rPr>
      </w:pPr>
      <w:r>
        <w:rPr>
          <w:sz w:val="22"/>
        </w:rPr>
        <w:t xml:space="preserve">wówczas </w:t>
      </w:r>
      <w:r w:rsidRPr="007E70EB">
        <w:rPr>
          <w:sz w:val="22"/>
        </w:rPr>
        <w:t>Wnioskodawca nie zostanie</w:t>
      </w:r>
      <w:r w:rsidR="00753983">
        <w:rPr>
          <w:sz w:val="22"/>
        </w:rPr>
        <w:t xml:space="preserve"> dopuszczony do zawarcia Umowy.</w:t>
      </w:r>
    </w:p>
    <w:p w14:paraId="4DA79438" w14:textId="5358A90D" w:rsidR="007574BA" w:rsidRDefault="007574BA" w:rsidP="007574BA">
      <w:pPr>
        <w:keepNext/>
        <w:keepLines/>
        <w:numPr>
          <w:ilvl w:val="0"/>
          <w:numId w:val="24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>Kryteria</w:t>
      </w:r>
      <w:r w:rsidR="00FC0AC6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Wyboru Wykonawców do Etapu II </w:t>
      </w:r>
    </w:p>
    <w:p w14:paraId="4C8EF2A8" w14:textId="363B155E" w:rsidR="003D4B19" w:rsidRDefault="003D4B19" w:rsidP="003D4B19">
      <w:pPr>
        <w:spacing w:after="160" w:line="276" w:lineRule="auto"/>
        <w:jc w:val="both"/>
        <w:rPr>
          <w:sz w:val="22"/>
        </w:rPr>
      </w:pPr>
      <w:r>
        <w:rPr>
          <w:sz w:val="22"/>
        </w:rPr>
        <w:t>Zamawiający dokona wyboru Wykonawcy lub Wykonawców do Etapu II na podstawie złożonych przez Wykonawców Wyników Prac Etapu I. Wyniki Prac Etapu I, które Wykonawcy zobligowani są złożyć, wraz z terminami ich złożenia wskazano w Załączniku nr 4</w:t>
      </w:r>
      <w:r w:rsidR="000161A3">
        <w:rPr>
          <w:sz w:val="22"/>
        </w:rPr>
        <w:t xml:space="preserve"> do Regulaminu</w:t>
      </w:r>
      <w:r>
        <w:rPr>
          <w:sz w:val="22"/>
        </w:rPr>
        <w:t xml:space="preserve">. </w:t>
      </w:r>
    </w:p>
    <w:p w14:paraId="22FFEBED" w14:textId="77777777" w:rsidR="003D4B19" w:rsidRDefault="003D4B19" w:rsidP="003D4B19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przeprowadzi ocenę Wyników Prac Etapu I po zakończeniu Testów Instalacji Ułamkowo-Technicznych, w następujący sposób: </w:t>
      </w:r>
    </w:p>
    <w:p w14:paraId="4F0AB538" w14:textId="6D1CDEC4" w:rsidR="003D4B19" w:rsidRDefault="003D4B19" w:rsidP="009A66E1">
      <w:pPr>
        <w:pStyle w:val="Akapitzlist"/>
        <w:numPr>
          <w:ilvl w:val="0"/>
          <w:numId w:val="42"/>
        </w:numPr>
        <w:spacing w:after="160" w:line="276" w:lineRule="auto"/>
        <w:jc w:val="both"/>
        <w:rPr>
          <w:sz w:val="22"/>
        </w:rPr>
      </w:pPr>
      <w:r w:rsidRPr="003C0805">
        <w:rPr>
          <w:sz w:val="22"/>
        </w:rPr>
        <w:t xml:space="preserve">Zamawiający dokona </w:t>
      </w:r>
      <w:r>
        <w:rPr>
          <w:sz w:val="22"/>
        </w:rPr>
        <w:t>weryfikacji złożenia</w:t>
      </w:r>
      <w:r w:rsidRPr="003C0805">
        <w:rPr>
          <w:sz w:val="22"/>
        </w:rPr>
        <w:t xml:space="preserve"> Wyników Prac Etapu I</w:t>
      </w:r>
      <w:r>
        <w:rPr>
          <w:sz w:val="22"/>
        </w:rPr>
        <w:t xml:space="preserve"> </w:t>
      </w:r>
      <w:r w:rsidRPr="003C0805">
        <w:rPr>
          <w:sz w:val="22"/>
        </w:rPr>
        <w:t>wskazanych w Załączniku nr</w:t>
      </w:r>
      <w:r>
        <w:rPr>
          <w:sz w:val="22"/>
        </w:rPr>
        <w:t xml:space="preserve"> 4 </w:t>
      </w:r>
      <w:r w:rsidR="00CD0A42">
        <w:rPr>
          <w:sz w:val="22"/>
        </w:rPr>
        <w:t xml:space="preserve">do Regulaminu </w:t>
      </w:r>
      <w:r>
        <w:rPr>
          <w:sz w:val="22"/>
        </w:rPr>
        <w:t>oraz ich kompletności</w:t>
      </w:r>
      <w:r w:rsidRPr="003C0805">
        <w:rPr>
          <w:sz w:val="22"/>
        </w:rPr>
        <w:t>,</w:t>
      </w:r>
    </w:p>
    <w:p w14:paraId="68D7022E" w14:textId="77777777" w:rsidR="003D4B19" w:rsidRDefault="003D4B19" w:rsidP="009A66E1">
      <w:pPr>
        <w:pStyle w:val="Akapitzlist"/>
        <w:numPr>
          <w:ilvl w:val="0"/>
          <w:numId w:val="42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Zamawiający na podstawie podsumowania wyników Testów Instalacji Ułamkowo-Technicznych dokona weryfikacji czy przedstawione przez Wykonawców Instalacje Ułamkowo-Techniczne przeszły Testy pozytywnie,</w:t>
      </w:r>
    </w:p>
    <w:p w14:paraId="7FDC4AB6" w14:textId="77777777" w:rsidR="003D4B19" w:rsidRDefault="003D4B19" w:rsidP="009A66E1">
      <w:pPr>
        <w:pStyle w:val="Akapitzlist"/>
        <w:numPr>
          <w:ilvl w:val="0"/>
          <w:numId w:val="42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dokona oceny zaktualizowanej oferty Wykonawców, a następnie </w:t>
      </w:r>
    </w:p>
    <w:p w14:paraId="1B7B7A93" w14:textId="7EC46C89" w:rsidR="003D4B19" w:rsidRDefault="003D4B19" w:rsidP="009A66E1">
      <w:pPr>
        <w:pStyle w:val="Akapitzlist"/>
        <w:numPr>
          <w:ilvl w:val="0"/>
          <w:numId w:val="42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wyliczy Wynik oceny merytorycznej </w:t>
      </w:r>
      <w:r w:rsidRPr="003D4B19">
        <w:rPr>
          <w:sz w:val="22"/>
        </w:rPr>
        <w:t xml:space="preserve">Wyników Prac Etapu I </w:t>
      </w:r>
      <w:r>
        <w:rPr>
          <w:sz w:val="22"/>
        </w:rPr>
        <w:t xml:space="preserve">dla każdego Wykonawcy. </w:t>
      </w:r>
    </w:p>
    <w:p w14:paraId="5D93545C" w14:textId="77777777" w:rsidR="003D4B19" w:rsidRPr="00905143" w:rsidRDefault="003D4B19" w:rsidP="003D4B19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905143">
        <w:rPr>
          <w:rFonts w:ascii="Calibri Light" w:eastAsia="Times New Roman" w:hAnsi="Calibri Light" w:cs="Times New Roman"/>
          <w:color w:val="1F4D78"/>
          <w:sz w:val="26"/>
          <w:lang w:eastAsia="pl-PL"/>
        </w:rPr>
        <w:t>Weryfikacja złożenia Wyników Prac Etapu I</w:t>
      </w:r>
    </w:p>
    <w:p w14:paraId="78182456" w14:textId="77777777" w:rsidR="003D4B19" w:rsidRPr="00905143" w:rsidRDefault="003D4B19" w:rsidP="003D4B19">
      <w:pPr>
        <w:spacing w:after="160" w:line="276" w:lineRule="auto"/>
        <w:jc w:val="both"/>
        <w:rPr>
          <w:sz w:val="22"/>
        </w:rPr>
      </w:pPr>
      <w:r w:rsidRPr="00905143">
        <w:rPr>
          <w:sz w:val="22"/>
        </w:rPr>
        <w:t>Zama</w:t>
      </w:r>
      <w:r>
        <w:rPr>
          <w:sz w:val="22"/>
        </w:rPr>
        <w:t>wiający dokona weryfikacji złożo</w:t>
      </w:r>
      <w:r w:rsidRPr="00905143">
        <w:rPr>
          <w:sz w:val="22"/>
        </w:rPr>
        <w:t>n</w:t>
      </w:r>
      <w:r>
        <w:rPr>
          <w:sz w:val="22"/>
        </w:rPr>
        <w:t>ych</w:t>
      </w:r>
      <w:r w:rsidRPr="00905143">
        <w:rPr>
          <w:sz w:val="22"/>
        </w:rPr>
        <w:t xml:space="preserve"> przez Wykonawcę Wyników Prac Etapu I na zasadzie „złożono/nie złożono” oraz ich kompletności, przy czym Zamawiający zastrzega sobie prawo do uprawnienia Partnera Strategicznego do dokonania ww. czynności dla wskazanych przez Zamawiającego Wyników Prac Etapu I, w szczególności Instalacji Ułamkowo-Technicznych. </w:t>
      </w:r>
    </w:p>
    <w:p w14:paraId="5136EC0E" w14:textId="0AB33DF0" w:rsidR="003D4B19" w:rsidRDefault="003D4B19" w:rsidP="003D4B19">
      <w:pPr>
        <w:spacing w:after="160" w:line="276" w:lineRule="auto"/>
        <w:jc w:val="both"/>
        <w:rPr>
          <w:sz w:val="22"/>
        </w:rPr>
      </w:pPr>
      <w:r w:rsidRPr="00905143">
        <w:rPr>
          <w:sz w:val="22"/>
        </w:rPr>
        <w:t>Wykonawcy składają poszczególne Wyniki Prac Etapu zgodnie z terminami wskazanymi w Załączniku nr 4</w:t>
      </w:r>
      <w:r w:rsidR="00E964D4" w:rsidRPr="00E964D4">
        <w:rPr>
          <w:sz w:val="22"/>
        </w:rPr>
        <w:t xml:space="preserve"> </w:t>
      </w:r>
      <w:r w:rsidR="00E964D4">
        <w:rPr>
          <w:sz w:val="22"/>
        </w:rPr>
        <w:t>do Regulaminu</w:t>
      </w:r>
      <w:r w:rsidRPr="00905143">
        <w:rPr>
          <w:sz w:val="22"/>
        </w:rPr>
        <w:t xml:space="preserve">, natomiast Zamawiający lub odpowiednio Partner Strategiczny dokonują weryfikacji złożenia Wyników </w:t>
      </w:r>
      <w:r>
        <w:rPr>
          <w:sz w:val="22"/>
        </w:rPr>
        <w:t xml:space="preserve">w </w:t>
      </w:r>
      <w:r w:rsidRPr="00905143">
        <w:rPr>
          <w:sz w:val="22"/>
        </w:rPr>
        <w:t>terminach</w:t>
      </w:r>
      <w:r>
        <w:rPr>
          <w:sz w:val="22"/>
        </w:rPr>
        <w:t xml:space="preserve"> określonych w Załączniku nr 4</w:t>
      </w:r>
      <w:r w:rsidR="00E964D4">
        <w:rPr>
          <w:sz w:val="22"/>
        </w:rPr>
        <w:t xml:space="preserve"> do Regulaminu</w:t>
      </w:r>
      <w:r w:rsidRPr="00905143">
        <w:rPr>
          <w:sz w:val="22"/>
        </w:rPr>
        <w:t>.</w:t>
      </w:r>
    </w:p>
    <w:p w14:paraId="79463EF2" w14:textId="77777777" w:rsidR="003D4B19" w:rsidRPr="00F03B05" w:rsidRDefault="003D4B19" w:rsidP="003D4B19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F03B05">
        <w:rPr>
          <w:rFonts w:ascii="Calibri Light" w:eastAsia="Times New Roman" w:hAnsi="Calibri Light" w:cs="Times New Roman"/>
          <w:color w:val="1F4D78"/>
          <w:sz w:val="26"/>
          <w:lang w:eastAsia="pl-PL"/>
        </w:rPr>
        <w:t>Weryfikacja wyników Testów Instalacji Ułamkowo-Technicznych uzyskanych przez Wykonawców</w:t>
      </w:r>
    </w:p>
    <w:p w14:paraId="16E9CEFD" w14:textId="335CDC11" w:rsidR="003D4B19" w:rsidRPr="00F03B05" w:rsidRDefault="003D4B19" w:rsidP="003D4B19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Zgodnie z zapisami Załącznika nr 4</w:t>
      </w:r>
      <w:r>
        <w:rPr>
          <w:sz w:val="22"/>
        </w:rPr>
        <w:t xml:space="preserve"> do Regulaminu</w:t>
      </w:r>
      <w:r w:rsidRPr="00F03B05">
        <w:rPr>
          <w:sz w:val="22"/>
        </w:rPr>
        <w:t xml:space="preserve">, Instalacje Ułamkowo-Techniczne Wykonawców poddawane są Testom Instalacji Ułamkowo-Technicznych po zakończeniu </w:t>
      </w:r>
      <w:r w:rsidR="00653019">
        <w:rPr>
          <w:sz w:val="22"/>
        </w:rPr>
        <w:t xml:space="preserve">Prac B+R </w:t>
      </w:r>
      <w:r>
        <w:rPr>
          <w:sz w:val="22"/>
        </w:rPr>
        <w:t xml:space="preserve">, odbywających się </w:t>
      </w:r>
      <w:r w:rsidRPr="00F03B05">
        <w:rPr>
          <w:sz w:val="22"/>
        </w:rPr>
        <w:t xml:space="preserve">w ramach Etapu I. W ramach Testów Instalacji Ułamkowo-Technicznych sprawdzane jest m.in. osiągnięcie przez Instalacje deklarowanych przez Wykonawców Parametrów </w:t>
      </w:r>
      <w:r w:rsidR="00E964D4">
        <w:rPr>
          <w:sz w:val="22"/>
        </w:rPr>
        <w:t xml:space="preserve">Wymagań </w:t>
      </w:r>
      <w:r w:rsidRPr="00F03B05">
        <w:rPr>
          <w:sz w:val="22"/>
        </w:rPr>
        <w:t xml:space="preserve">Konkursowych. </w:t>
      </w:r>
    </w:p>
    <w:p w14:paraId="22B68A2B" w14:textId="1DF40EE4" w:rsidR="003D4B19" w:rsidRPr="00F03B05" w:rsidRDefault="003D4B19" w:rsidP="003D4B19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Testy przeprowadzane są zgodnie z wytycznymi zawartymi w Załączniku nr 4</w:t>
      </w:r>
      <w:r w:rsidR="001D2C2B" w:rsidRPr="001D2C2B">
        <w:rPr>
          <w:sz w:val="22"/>
        </w:rPr>
        <w:t xml:space="preserve"> </w:t>
      </w:r>
      <w:r w:rsidR="001D2C2B">
        <w:rPr>
          <w:sz w:val="22"/>
        </w:rPr>
        <w:t>do Regulaminu</w:t>
      </w:r>
      <w:r w:rsidRPr="00F03B05">
        <w:rPr>
          <w:sz w:val="22"/>
        </w:rPr>
        <w:t>. Po zakończeniu Testów Instalacji Ułamkowo-Technicznych</w:t>
      </w:r>
      <w:r w:rsidR="001D2C2B">
        <w:rPr>
          <w:sz w:val="22"/>
        </w:rPr>
        <w:t>,</w:t>
      </w:r>
      <w:r w:rsidRPr="00F03B05">
        <w:rPr>
          <w:sz w:val="22"/>
        </w:rPr>
        <w:t xml:space="preserve"> </w:t>
      </w:r>
      <w:r>
        <w:rPr>
          <w:sz w:val="22"/>
        </w:rPr>
        <w:t>Zamawiający</w:t>
      </w:r>
      <w:r w:rsidRPr="00F03B05">
        <w:rPr>
          <w:sz w:val="22"/>
        </w:rPr>
        <w:t xml:space="preserve"> na podstawie rzeczywistych wyników uzyskiwanych przez Instalacje Ułamkowo-Techniczne przygotowuje podsumowanie zawierające: </w:t>
      </w:r>
    </w:p>
    <w:p w14:paraId="4FDF4752" w14:textId="77777777" w:rsidR="003D4B19" w:rsidRPr="00F03B05" w:rsidRDefault="003D4B19" w:rsidP="003D4B19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1.</w:t>
      </w:r>
      <w:r w:rsidRPr="00F03B05">
        <w:rPr>
          <w:sz w:val="22"/>
        </w:rPr>
        <w:tab/>
        <w:t>Wyniki poszczególnych Testów dla Instalacji Ułamkowo-Technicznych poszczególnych Wykonawców,</w:t>
      </w:r>
    </w:p>
    <w:p w14:paraId="43BFFB5E" w14:textId="061C1883" w:rsidR="003D4B19" w:rsidRPr="00F03B05" w:rsidRDefault="003D4B19" w:rsidP="003D4B19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lastRenderedPageBreak/>
        <w:t>2.</w:t>
      </w:r>
      <w:r w:rsidRPr="00F03B05">
        <w:rPr>
          <w:sz w:val="22"/>
        </w:rPr>
        <w:tab/>
        <w:t xml:space="preserve">Przeliczoną zgodnie z wytycznymi z Załącznika nr 4 </w:t>
      </w:r>
      <w:r w:rsidR="001D2C2B">
        <w:rPr>
          <w:sz w:val="22"/>
        </w:rPr>
        <w:t>do Regulaminu</w:t>
      </w:r>
      <w:r w:rsidR="001D2C2B" w:rsidRPr="00F03B05">
        <w:rPr>
          <w:sz w:val="22"/>
        </w:rPr>
        <w:t xml:space="preserve"> </w:t>
      </w:r>
      <w:r w:rsidR="001D2C2B">
        <w:rPr>
          <w:sz w:val="22"/>
        </w:rPr>
        <w:t>z</w:t>
      </w:r>
      <w:r w:rsidR="001D2C2B" w:rsidRPr="00F03B05">
        <w:rPr>
          <w:sz w:val="22"/>
        </w:rPr>
        <w:t xml:space="preserve">aktualizowaną </w:t>
      </w:r>
      <w:r w:rsidR="001D2C2B">
        <w:rPr>
          <w:sz w:val="22"/>
        </w:rPr>
        <w:t>O</w:t>
      </w:r>
      <w:r w:rsidR="001D2C2B" w:rsidRPr="00F03B05">
        <w:rPr>
          <w:sz w:val="22"/>
        </w:rPr>
        <w:t xml:space="preserve">fertę </w:t>
      </w:r>
      <w:r w:rsidRPr="00F03B05">
        <w:rPr>
          <w:sz w:val="22"/>
        </w:rPr>
        <w:t xml:space="preserve">każdego z </w:t>
      </w:r>
      <w:r w:rsidR="001D2C2B">
        <w:rPr>
          <w:sz w:val="22"/>
        </w:rPr>
        <w:t>Uczestników Przedsięwzięcia</w:t>
      </w:r>
      <w:r w:rsidRPr="00F03B05">
        <w:rPr>
          <w:sz w:val="22"/>
        </w:rPr>
        <w:t xml:space="preserve">, których Instalacje Ułamkowo-Techniczne zostały dopuszczone do </w:t>
      </w:r>
      <w:r>
        <w:rPr>
          <w:sz w:val="22"/>
        </w:rPr>
        <w:t xml:space="preserve">Testów, przy czym przeliczenie </w:t>
      </w:r>
      <w:r w:rsidR="001D2C2B">
        <w:rPr>
          <w:sz w:val="22"/>
        </w:rPr>
        <w:t xml:space="preserve">Oferty </w:t>
      </w:r>
      <w:r>
        <w:rPr>
          <w:sz w:val="22"/>
        </w:rPr>
        <w:t>jest dokonywane na podstawie rzeczywistych parametrów ścieków dopływających wykorzystywanych w trakcie Testów.</w:t>
      </w:r>
    </w:p>
    <w:p w14:paraId="371B122D" w14:textId="75E2256D" w:rsidR="003D4B19" w:rsidRDefault="003D4B19" w:rsidP="003D4B19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3.</w:t>
      </w:r>
      <w:r w:rsidRPr="00F03B05">
        <w:rPr>
          <w:sz w:val="22"/>
        </w:rPr>
        <w:tab/>
        <w:t>Informacje, czy Instalacje Ułamkowo-Techniczne każdego z Wykonawców osiągnęły w ramach Testów deklarowane wartości Parametrów Konkursowy</w:t>
      </w:r>
      <w:r>
        <w:rPr>
          <w:sz w:val="22"/>
        </w:rPr>
        <w:t>ch z dopuszczalną Granicą Błędu:</w:t>
      </w:r>
    </w:p>
    <w:p w14:paraId="36E75B34" w14:textId="5A6557BE" w:rsidR="00725819" w:rsidRPr="00725819" w:rsidRDefault="00725819" w:rsidP="009A66E1">
      <w:pPr>
        <w:pStyle w:val="Akapitzlist"/>
        <w:numPr>
          <w:ilvl w:val="0"/>
          <w:numId w:val="43"/>
        </w:numPr>
        <w:spacing w:after="160" w:line="276" w:lineRule="auto"/>
        <w:ind w:left="567" w:hanging="283"/>
        <w:jc w:val="both"/>
        <w:rPr>
          <w:sz w:val="22"/>
        </w:rPr>
      </w:pPr>
      <w:r w:rsidRPr="00725819">
        <w:rPr>
          <w:sz w:val="22"/>
        </w:rPr>
        <w:t xml:space="preserve">Jeśli testowane parametry </w:t>
      </w:r>
      <w:r w:rsidR="005D3F9F">
        <w:rPr>
          <w:sz w:val="22"/>
        </w:rPr>
        <w:t xml:space="preserve">Wymagań Konkursowych </w:t>
      </w:r>
      <w:r w:rsidRPr="00725819">
        <w:rPr>
          <w:sz w:val="22"/>
        </w:rPr>
        <w:t xml:space="preserve">wypracowane na Instalacjach Ułamkowo-Technicznych są zbieżne z dopuszczalnym zakresem Granicy Błędu lub </w:t>
      </w:r>
      <w:r w:rsidRPr="00725819">
        <w:rPr>
          <w:b/>
          <w:sz w:val="22"/>
        </w:rPr>
        <w:t>wyższe</w:t>
      </w:r>
      <w:r w:rsidRPr="00725819">
        <w:rPr>
          <w:sz w:val="22"/>
        </w:rPr>
        <w:t xml:space="preserve"> w stosunku do parametrów deklarowanych przez danego Wykonawcę – oznacza to, że Wykonawca spełnił </w:t>
      </w:r>
      <w:r w:rsidR="005D3F9F">
        <w:rPr>
          <w:sz w:val="22"/>
        </w:rPr>
        <w:t>W</w:t>
      </w:r>
      <w:r w:rsidR="005D3F9F" w:rsidRPr="00725819">
        <w:rPr>
          <w:sz w:val="22"/>
        </w:rPr>
        <w:t xml:space="preserve">ymagania </w:t>
      </w:r>
      <w:r w:rsidR="005D3F9F">
        <w:rPr>
          <w:sz w:val="22"/>
        </w:rPr>
        <w:t>K</w:t>
      </w:r>
      <w:r w:rsidR="005D3F9F" w:rsidRPr="00725819">
        <w:rPr>
          <w:sz w:val="22"/>
        </w:rPr>
        <w:t>onkursowe</w:t>
      </w:r>
      <w:r w:rsidR="005D3F9F">
        <w:rPr>
          <w:sz w:val="22"/>
        </w:rPr>
        <w:t>,</w:t>
      </w:r>
      <w:r w:rsidRPr="00725819">
        <w:rPr>
          <w:sz w:val="22"/>
        </w:rPr>
        <w:t xml:space="preserve"> </w:t>
      </w:r>
    </w:p>
    <w:p w14:paraId="64A2AA96" w14:textId="0D7A9D74" w:rsidR="00725819" w:rsidRPr="00725819" w:rsidRDefault="00725819" w:rsidP="009A66E1">
      <w:pPr>
        <w:pStyle w:val="Akapitzlist"/>
        <w:numPr>
          <w:ilvl w:val="0"/>
          <w:numId w:val="43"/>
        </w:numPr>
        <w:spacing w:after="160" w:line="276" w:lineRule="auto"/>
        <w:ind w:left="567" w:hanging="283"/>
        <w:jc w:val="both"/>
        <w:rPr>
          <w:sz w:val="22"/>
        </w:rPr>
      </w:pPr>
      <w:r w:rsidRPr="00725819">
        <w:rPr>
          <w:sz w:val="22"/>
        </w:rPr>
        <w:t xml:space="preserve">Jeśli testowane parametry </w:t>
      </w:r>
      <w:r w:rsidR="00931FE3">
        <w:rPr>
          <w:sz w:val="22"/>
        </w:rPr>
        <w:t xml:space="preserve">Wymagań Konkursowych </w:t>
      </w:r>
      <w:r w:rsidRPr="00725819">
        <w:rPr>
          <w:sz w:val="22"/>
        </w:rPr>
        <w:t xml:space="preserve">wypracowane na Instalacjach Ułamkowo-Technicznych są w </w:t>
      </w:r>
      <w:r w:rsidR="00172E8D">
        <w:rPr>
          <w:sz w:val="22"/>
        </w:rPr>
        <w:t xml:space="preserve">całości lub w części w </w:t>
      </w:r>
      <w:r w:rsidRPr="00725819">
        <w:rPr>
          <w:sz w:val="22"/>
        </w:rPr>
        <w:t xml:space="preserve">dopuszczalnym zakresie Granicy Błędu ale </w:t>
      </w:r>
      <w:r w:rsidRPr="00725819">
        <w:rPr>
          <w:b/>
          <w:sz w:val="22"/>
        </w:rPr>
        <w:t>niższe</w:t>
      </w:r>
      <w:r w:rsidRPr="00725819">
        <w:rPr>
          <w:sz w:val="22"/>
        </w:rPr>
        <w:t xml:space="preserve"> w stosunku do parametrów </w:t>
      </w:r>
      <w:r w:rsidRPr="00725819">
        <w:rPr>
          <w:sz w:val="22"/>
          <w:szCs w:val="22"/>
        </w:rPr>
        <w:t xml:space="preserve">deklarowanych  przez danego Wykonawcę – oznacza to, że Wykonawca spełnił </w:t>
      </w:r>
      <w:r w:rsidR="00931FE3">
        <w:rPr>
          <w:sz w:val="22"/>
          <w:szCs w:val="22"/>
        </w:rPr>
        <w:t>W</w:t>
      </w:r>
      <w:r w:rsidR="00931FE3" w:rsidRPr="00725819">
        <w:rPr>
          <w:sz w:val="22"/>
          <w:szCs w:val="22"/>
        </w:rPr>
        <w:t xml:space="preserve">ymagania </w:t>
      </w:r>
      <w:r w:rsidR="00931FE3">
        <w:rPr>
          <w:sz w:val="22"/>
          <w:szCs w:val="22"/>
        </w:rPr>
        <w:t>K</w:t>
      </w:r>
      <w:r w:rsidR="00931FE3" w:rsidRPr="00725819">
        <w:rPr>
          <w:sz w:val="22"/>
          <w:szCs w:val="22"/>
        </w:rPr>
        <w:t>onkursowe</w:t>
      </w:r>
      <w:r w:rsidR="00931FE3">
        <w:rPr>
          <w:sz w:val="22"/>
          <w:szCs w:val="22"/>
        </w:rPr>
        <w:t xml:space="preserve"> w Granicy Błędu</w:t>
      </w:r>
      <w:r w:rsidRPr="00725819">
        <w:rPr>
          <w:sz w:val="22"/>
          <w:szCs w:val="22"/>
        </w:rPr>
        <w:t>,</w:t>
      </w:r>
      <w:r w:rsidR="00931FE3">
        <w:rPr>
          <w:sz w:val="22"/>
          <w:szCs w:val="22"/>
        </w:rPr>
        <w:t xml:space="preserve"> z konsekwencjami opisanymi w Umowie, w szczególności w zakresie postanowień dot. wynagrodzenia</w:t>
      </w:r>
      <w:r w:rsidRPr="00725819">
        <w:rPr>
          <w:sz w:val="22"/>
          <w:szCs w:val="22"/>
        </w:rPr>
        <w:t>.</w:t>
      </w:r>
    </w:p>
    <w:p w14:paraId="06BAEF38" w14:textId="55B2BD71" w:rsidR="003D4B19" w:rsidRPr="00725819" w:rsidRDefault="00725819" w:rsidP="009A66E1">
      <w:pPr>
        <w:pStyle w:val="Akapitzlist"/>
        <w:numPr>
          <w:ilvl w:val="0"/>
          <w:numId w:val="43"/>
        </w:numPr>
        <w:spacing w:after="160" w:line="276" w:lineRule="auto"/>
        <w:ind w:left="567" w:hanging="283"/>
        <w:jc w:val="both"/>
        <w:rPr>
          <w:sz w:val="22"/>
        </w:rPr>
      </w:pPr>
      <w:r w:rsidRPr="00725819">
        <w:rPr>
          <w:sz w:val="22"/>
        </w:rPr>
        <w:t xml:space="preserve">Jeśli testowane parametry konkursowe wypracowane na Instalacjach Ułamkowo-Technicznych są </w:t>
      </w:r>
      <w:r w:rsidR="00172E8D">
        <w:rPr>
          <w:sz w:val="22"/>
        </w:rPr>
        <w:t xml:space="preserve">w całości lub w części w </w:t>
      </w:r>
      <w:r w:rsidRPr="00725819">
        <w:rPr>
          <w:b/>
          <w:sz w:val="22"/>
        </w:rPr>
        <w:t xml:space="preserve">poniżej </w:t>
      </w:r>
      <w:r w:rsidRPr="00725819">
        <w:rPr>
          <w:sz w:val="22"/>
        </w:rPr>
        <w:t xml:space="preserve">dopuszczalnego zakresu Granicy Błędu w stosunku do parametrów deklarowanych przez danego Wykonawcę – oznacza to, że Wykonawca nie spełnił </w:t>
      </w:r>
      <w:r w:rsidR="00172E8D">
        <w:rPr>
          <w:sz w:val="22"/>
        </w:rPr>
        <w:t>W</w:t>
      </w:r>
      <w:r w:rsidR="00172E8D" w:rsidRPr="00725819">
        <w:rPr>
          <w:sz w:val="22"/>
        </w:rPr>
        <w:t xml:space="preserve">ymagania </w:t>
      </w:r>
      <w:r w:rsidR="00172E8D">
        <w:rPr>
          <w:sz w:val="22"/>
        </w:rPr>
        <w:t>K</w:t>
      </w:r>
      <w:r w:rsidR="00172E8D" w:rsidRPr="00725819">
        <w:rPr>
          <w:sz w:val="22"/>
        </w:rPr>
        <w:t>onkursowe</w:t>
      </w:r>
      <w:r w:rsidR="00172E8D">
        <w:rPr>
          <w:sz w:val="22"/>
        </w:rPr>
        <w:t>go</w:t>
      </w:r>
      <w:r w:rsidR="00172E8D" w:rsidRPr="00725819">
        <w:rPr>
          <w:sz w:val="22"/>
        </w:rPr>
        <w:t xml:space="preserve"> </w:t>
      </w:r>
      <w:r w:rsidR="00A549F6">
        <w:rPr>
          <w:sz w:val="22"/>
        </w:rPr>
        <w:t xml:space="preserve"> </w:t>
      </w:r>
      <w:r w:rsidR="00172E8D">
        <w:rPr>
          <w:sz w:val="22"/>
          <w:szCs w:val="22"/>
        </w:rPr>
        <w:t>z konsekwencjami opisanymi w Umowie, w szczególności w zakresie postanowień dot. wynagrodzenia</w:t>
      </w:r>
      <w:r w:rsidR="00A549F6">
        <w:rPr>
          <w:sz w:val="22"/>
        </w:rPr>
        <w:t>.</w:t>
      </w:r>
    </w:p>
    <w:p w14:paraId="4C77EBDE" w14:textId="451A866C" w:rsidR="003D4B19" w:rsidRDefault="003D4B19" w:rsidP="003D4B19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4.</w:t>
      </w:r>
      <w:r w:rsidRPr="00F03B05">
        <w:rPr>
          <w:sz w:val="22"/>
        </w:rPr>
        <w:tab/>
        <w:t xml:space="preserve">Informację o pozytywnym lub negatywnym wyniku Testów Instalacji Ułamkowo-Technicznych dla każdego z </w:t>
      </w:r>
      <w:r w:rsidR="00172E8D">
        <w:rPr>
          <w:sz w:val="22"/>
        </w:rPr>
        <w:t>Uczestników Przedsięwzięcia</w:t>
      </w:r>
      <w:r w:rsidRPr="00F03B05">
        <w:rPr>
          <w:sz w:val="22"/>
        </w:rPr>
        <w:t>.</w:t>
      </w:r>
    </w:p>
    <w:p w14:paraId="2FA08A27" w14:textId="77777777" w:rsidR="003D4B19" w:rsidRDefault="003D4B19" w:rsidP="003D4B19">
      <w:pPr>
        <w:spacing w:after="160" w:line="276" w:lineRule="auto"/>
        <w:jc w:val="both"/>
        <w:rPr>
          <w:sz w:val="22"/>
        </w:rPr>
      </w:pPr>
      <w:r>
        <w:rPr>
          <w:sz w:val="22"/>
        </w:rPr>
        <w:t>Na podstawie ww. podsumowania, Zamawiający weryfikuje, czy dany Wykonawca uzyskał wynik pozytywny dla Testów Instalacji Ułamkowo-Technicznych.</w:t>
      </w:r>
    </w:p>
    <w:p w14:paraId="554338C8" w14:textId="25A3A611" w:rsidR="00CD4A56" w:rsidRPr="007E25E2" w:rsidRDefault="00CD4A56" w:rsidP="00CD4A56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Ocena zaktualizowanej </w:t>
      </w:r>
      <w:r w:rsidR="00F11D81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Oferty 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>Wykonawców</w:t>
      </w:r>
    </w:p>
    <w:p w14:paraId="0EE62D32" w14:textId="556488F1" w:rsidR="00CD4A56" w:rsidRDefault="00CD4A56" w:rsidP="00CD4A56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Wykonawca jest zobowiązany przedstawić zaktualizowaną </w:t>
      </w:r>
      <w:r w:rsidR="00BB256F">
        <w:rPr>
          <w:sz w:val="22"/>
        </w:rPr>
        <w:t xml:space="preserve">Ofertę </w:t>
      </w:r>
      <w:r>
        <w:rPr>
          <w:sz w:val="22"/>
        </w:rPr>
        <w:t xml:space="preserve">w terminie określonym w Załączniku nr 4 do Regulaminu, w oparciu o uzyskane </w:t>
      </w:r>
      <w:r w:rsidR="00BB256F">
        <w:rPr>
          <w:sz w:val="22"/>
        </w:rPr>
        <w:t xml:space="preserve">Wyniki Prac Etapu </w:t>
      </w:r>
      <w:r>
        <w:rPr>
          <w:sz w:val="22"/>
        </w:rPr>
        <w:t xml:space="preserve">z prac badawczo-rozwojowych prowadzonych w Etapie I (zgodnie z zapisami w Tabeli </w:t>
      </w:r>
      <w:r w:rsidRPr="00BE3954">
        <w:rPr>
          <w:sz w:val="22"/>
        </w:rPr>
        <w:t>2</w:t>
      </w:r>
      <w:r>
        <w:rPr>
          <w:sz w:val="22"/>
        </w:rPr>
        <w:t xml:space="preserve"> z Załącznika nr 4 do Regulaminu)</w:t>
      </w:r>
      <w:r w:rsidR="00260868" w:rsidRPr="00260868">
        <w:rPr>
          <w:sz w:val="22"/>
        </w:rPr>
        <w:t>.</w:t>
      </w:r>
      <w:r w:rsidR="00260868">
        <w:rPr>
          <w:sz w:val="22"/>
        </w:rPr>
        <w:t xml:space="preserve"> </w:t>
      </w:r>
      <w:r>
        <w:rPr>
          <w:sz w:val="22"/>
        </w:rPr>
        <w:t xml:space="preserve">Złożona przez Wykonawcę zaktualizowana </w:t>
      </w:r>
      <w:r w:rsidR="00BB256F">
        <w:rPr>
          <w:sz w:val="22"/>
        </w:rPr>
        <w:t xml:space="preserve">Oferta </w:t>
      </w:r>
      <w:r>
        <w:rPr>
          <w:sz w:val="22"/>
        </w:rPr>
        <w:t>jest następnie przeliczana oraz poddawana ocenie przez Zamawiającego.</w:t>
      </w:r>
    </w:p>
    <w:p w14:paraId="4EDCAAEB" w14:textId="7F9DF1B3" w:rsidR="007E7E6B" w:rsidRPr="00260868" w:rsidRDefault="00CD4A56" w:rsidP="00260868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dokonuje oceny merytorycznej przeliczonej zaktualizowanej </w:t>
      </w:r>
      <w:r w:rsidR="00BB256F">
        <w:rPr>
          <w:sz w:val="22"/>
        </w:rPr>
        <w:t xml:space="preserve">Oferty </w:t>
      </w:r>
      <w:r>
        <w:rPr>
          <w:sz w:val="22"/>
        </w:rPr>
        <w:t xml:space="preserve">danego Wykonawcy pod kątem spełnienia Wymagań Obligatoryjnych, Wymagań Opcjonalnych i </w:t>
      </w:r>
      <w:r w:rsidR="00BB256F">
        <w:rPr>
          <w:sz w:val="22"/>
        </w:rPr>
        <w:t xml:space="preserve">Wymagań Jakościowych </w:t>
      </w:r>
      <w:r>
        <w:rPr>
          <w:sz w:val="22"/>
        </w:rPr>
        <w:t xml:space="preserve">zgodnie z zasadami przedstawionymi w </w:t>
      </w:r>
      <w:r w:rsidRPr="00395EDB">
        <w:rPr>
          <w:sz w:val="22"/>
          <w:szCs w:val="22"/>
          <w:highlight w:val="yellow"/>
        </w:rPr>
        <w:fldChar w:fldCharType="begin"/>
      </w:r>
      <w:r w:rsidRPr="00395EDB">
        <w:rPr>
          <w:sz w:val="22"/>
          <w:szCs w:val="22"/>
        </w:rPr>
        <w:instrText xml:space="preserve"> REF _Ref57728892 \h </w:instrText>
      </w:r>
      <w:r>
        <w:rPr>
          <w:sz w:val="22"/>
          <w:szCs w:val="22"/>
          <w:highlight w:val="yellow"/>
        </w:rPr>
        <w:instrText xml:space="preserve"> \* MERGEFORMAT </w:instrText>
      </w:r>
      <w:r w:rsidRPr="00395EDB">
        <w:rPr>
          <w:sz w:val="22"/>
          <w:szCs w:val="22"/>
          <w:highlight w:val="yellow"/>
        </w:rPr>
      </w:r>
      <w:r w:rsidRPr="00395EDB">
        <w:rPr>
          <w:sz w:val="22"/>
          <w:szCs w:val="22"/>
          <w:highlight w:val="yellow"/>
        </w:rPr>
        <w:fldChar w:fldCharType="separate"/>
      </w:r>
      <w:r>
        <w:rPr>
          <w:sz w:val="22"/>
          <w:szCs w:val="22"/>
        </w:rPr>
        <w:t>Tabelach</w:t>
      </w:r>
      <w:r w:rsidRPr="00395EDB">
        <w:rPr>
          <w:sz w:val="22"/>
          <w:szCs w:val="22"/>
        </w:rPr>
        <w:t xml:space="preserve"> </w:t>
      </w:r>
      <w:r w:rsidRPr="00395EDB">
        <w:rPr>
          <w:noProof/>
          <w:sz w:val="22"/>
          <w:szCs w:val="22"/>
        </w:rPr>
        <w:t>1</w:t>
      </w:r>
      <w:r w:rsidRPr="00395EDB">
        <w:rPr>
          <w:sz w:val="22"/>
          <w:szCs w:val="22"/>
          <w:highlight w:val="yellow"/>
        </w:rPr>
        <w:fldChar w:fldCharType="end"/>
      </w:r>
      <w:r w:rsidRPr="007F40E3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_Ref58707791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</w:rPr>
        <w:t>2</w:t>
      </w:r>
      <w:r>
        <w:t xml:space="preserve">, </w:t>
      </w:r>
      <w:r>
        <w:rPr>
          <w:sz w:val="22"/>
          <w:szCs w:val="22"/>
        </w:rPr>
        <w:fldChar w:fldCharType="end"/>
      </w:r>
      <w:r w:rsidRPr="00395EDB">
        <w:rPr>
          <w:sz w:val="22"/>
          <w:szCs w:val="22"/>
          <w:highlight w:val="yellow"/>
        </w:rPr>
        <w:fldChar w:fldCharType="begin"/>
      </w:r>
      <w:r w:rsidRPr="00395EDB">
        <w:rPr>
          <w:sz w:val="22"/>
          <w:szCs w:val="22"/>
          <w:highlight w:val="yellow"/>
        </w:rPr>
        <w:instrText xml:space="preserve"> REF _Ref57740624 \h </w:instrText>
      </w:r>
      <w:r>
        <w:rPr>
          <w:sz w:val="22"/>
          <w:szCs w:val="22"/>
          <w:highlight w:val="yellow"/>
        </w:rPr>
        <w:instrText xml:space="preserve"> \* MERGEFORMAT </w:instrText>
      </w:r>
      <w:r w:rsidRPr="00395EDB">
        <w:rPr>
          <w:sz w:val="22"/>
          <w:szCs w:val="22"/>
          <w:highlight w:val="yellow"/>
        </w:rPr>
      </w:r>
      <w:r w:rsidRPr="00395EDB">
        <w:rPr>
          <w:sz w:val="22"/>
          <w:szCs w:val="22"/>
          <w:highlight w:val="yellow"/>
        </w:rPr>
        <w:fldChar w:fldCharType="separate"/>
      </w:r>
      <w:r w:rsidRPr="00395EDB">
        <w:rPr>
          <w:noProof/>
          <w:sz w:val="22"/>
          <w:szCs w:val="22"/>
        </w:rPr>
        <w:t>3</w:t>
      </w:r>
      <w:r w:rsidRPr="00395EDB">
        <w:rPr>
          <w:sz w:val="22"/>
          <w:szCs w:val="22"/>
          <w:highlight w:val="yellow"/>
        </w:rPr>
        <w:fldChar w:fldCharType="end"/>
      </w:r>
      <w:r>
        <w:rPr>
          <w:sz w:val="22"/>
          <w:szCs w:val="22"/>
        </w:rPr>
        <w:t>,</w:t>
      </w:r>
      <w:r w:rsidRPr="00395EDB">
        <w:rPr>
          <w:sz w:val="22"/>
          <w:szCs w:val="22"/>
          <w:highlight w:val="yellow"/>
        </w:rPr>
        <w:fldChar w:fldCharType="begin"/>
      </w:r>
      <w:r w:rsidRPr="00395EDB">
        <w:rPr>
          <w:sz w:val="22"/>
          <w:szCs w:val="22"/>
          <w:highlight w:val="yellow"/>
        </w:rPr>
        <w:instrText xml:space="preserve"> REF _Ref57740628 \h </w:instrText>
      </w:r>
      <w:r>
        <w:rPr>
          <w:sz w:val="22"/>
          <w:szCs w:val="22"/>
          <w:highlight w:val="yellow"/>
        </w:rPr>
        <w:instrText xml:space="preserve"> \* MERGEFORMAT </w:instrText>
      </w:r>
      <w:r w:rsidRPr="00395EDB">
        <w:rPr>
          <w:sz w:val="22"/>
          <w:szCs w:val="22"/>
          <w:highlight w:val="yellow"/>
        </w:rPr>
      </w:r>
      <w:r w:rsidRPr="00395EDB">
        <w:rPr>
          <w:sz w:val="22"/>
          <w:szCs w:val="22"/>
          <w:highlight w:val="yellow"/>
        </w:rPr>
        <w:fldChar w:fldCharType="separate"/>
      </w:r>
      <w:r w:rsidRPr="00395EDB">
        <w:rPr>
          <w:sz w:val="22"/>
          <w:szCs w:val="22"/>
        </w:rPr>
        <w:t xml:space="preserve"> </w:t>
      </w:r>
      <w:r w:rsidRPr="00395EDB">
        <w:rPr>
          <w:noProof/>
          <w:sz w:val="22"/>
          <w:szCs w:val="22"/>
        </w:rPr>
        <w:t>4</w:t>
      </w:r>
      <w:r w:rsidRPr="00395EDB">
        <w:rPr>
          <w:sz w:val="22"/>
          <w:szCs w:val="22"/>
          <w:highlight w:val="yellow"/>
        </w:rPr>
        <w:fldChar w:fldCharType="end"/>
      </w:r>
      <w:r>
        <w:rPr>
          <w:sz w:val="22"/>
          <w:szCs w:val="22"/>
        </w:rPr>
        <w:t xml:space="preserve"> powyżej</w:t>
      </w:r>
      <w:r w:rsidR="00616274">
        <w:rPr>
          <w:sz w:val="22"/>
          <w:szCs w:val="22"/>
        </w:rPr>
        <w:t>.</w:t>
      </w:r>
    </w:p>
    <w:p w14:paraId="40BB8473" w14:textId="77777777" w:rsidR="00260868" w:rsidRPr="007E25E2" w:rsidRDefault="00260868" w:rsidP="00260868">
      <w:pPr>
        <w:keepNext/>
        <w:keepLines/>
        <w:numPr>
          <w:ilvl w:val="1"/>
          <w:numId w:val="24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59050F">
        <w:rPr>
          <w:rFonts w:ascii="Calibri Light" w:eastAsia="Times New Roman" w:hAnsi="Calibri Light" w:cs="Times New Roman"/>
          <w:color w:val="1F4D78"/>
          <w:sz w:val="26"/>
          <w:lang w:eastAsia="pl-PL"/>
        </w:rPr>
        <w:t>Wynik oceny merytorycznej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Wyników Prac Etapu I</w:t>
      </w:r>
    </w:p>
    <w:p w14:paraId="294F618F" w14:textId="1B57E282" w:rsidR="00260868" w:rsidRDefault="00260868" w:rsidP="00260868">
      <w:pPr>
        <w:spacing w:after="160" w:line="276" w:lineRule="auto"/>
        <w:jc w:val="both"/>
        <w:rPr>
          <w:sz w:val="22"/>
        </w:rPr>
      </w:pPr>
      <w:r w:rsidRPr="00E2375B">
        <w:rPr>
          <w:sz w:val="22"/>
        </w:rPr>
        <w:t>Wynik oceny</w:t>
      </w:r>
      <w:r>
        <w:rPr>
          <w:sz w:val="22"/>
        </w:rPr>
        <w:t xml:space="preserve"> merytorycznej Wyników Prac Etapu I danego Wykonaw</w:t>
      </w:r>
      <w:r w:rsidRPr="00E2375B">
        <w:rPr>
          <w:sz w:val="22"/>
        </w:rPr>
        <w:t>cy będzie liczony jako su</w:t>
      </w:r>
      <w:r>
        <w:rPr>
          <w:sz w:val="22"/>
        </w:rPr>
        <w:t xml:space="preserve">ma punktów uzyskanych przez zaktualizowaną </w:t>
      </w:r>
      <w:r w:rsidR="00BB256F">
        <w:rPr>
          <w:sz w:val="22"/>
        </w:rPr>
        <w:t xml:space="preserve">Ofertę </w:t>
      </w:r>
      <w:r>
        <w:rPr>
          <w:sz w:val="22"/>
        </w:rPr>
        <w:t xml:space="preserve">Wykonawcy w ramach </w:t>
      </w:r>
      <w:r w:rsidRPr="00E2375B">
        <w:rPr>
          <w:sz w:val="22"/>
        </w:rPr>
        <w:t xml:space="preserve">Kryteriów </w:t>
      </w:r>
      <w:r w:rsidR="00BB256F">
        <w:rPr>
          <w:sz w:val="22"/>
        </w:rPr>
        <w:t xml:space="preserve">Wymagań </w:t>
      </w:r>
      <w:r w:rsidRPr="00E2375B">
        <w:rPr>
          <w:sz w:val="22"/>
        </w:rPr>
        <w:t xml:space="preserve">Konkursowych, </w:t>
      </w:r>
      <w:r>
        <w:rPr>
          <w:sz w:val="22"/>
        </w:rPr>
        <w:t xml:space="preserve">spełnienia </w:t>
      </w:r>
      <w:r w:rsidR="00BB256F">
        <w:rPr>
          <w:sz w:val="22"/>
        </w:rPr>
        <w:t xml:space="preserve">Wymagań </w:t>
      </w:r>
      <w:r>
        <w:rPr>
          <w:sz w:val="22"/>
        </w:rPr>
        <w:t>O</w:t>
      </w:r>
      <w:r w:rsidRPr="00E2375B">
        <w:rPr>
          <w:sz w:val="22"/>
        </w:rPr>
        <w:t>pcjonalnych</w:t>
      </w:r>
      <w:r>
        <w:rPr>
          <w:sz w:val="22"/>
        </w:rPr>
        <w:t xml:space="preserve">, oraz punktów uzyskanych w ramach </w:t>
      </w:r>
      <w:r w:rsidR="00BB256F">
        <w:rPr>
          <w:sz w:val="22"/>
        </w:rPr>
        <w:t>Wymagań Jakościowych</w:t>
      </w:r>
      <w:r>
        <w:rPr>
          <w:sz w:val="22"/>
        </w:rPr>
        <w:t>, pomnożonych odpowiednio przez wagi nadane zgodnie z Tabelą 6 poniżej:</w:t>
      </w:r>
    </w:p>
    <w:p w14:paraId="192BF021" w14:textId="77777777" w:rsidR="007E7884" w:rsidRPr="007E7884" w:rsidRDefault="007E7884" w:rsidP="007E7884"/>
    <w:p w14:paraId="73222D32" w14:textId="15F3382E" w:rsidR="00260868" w:rsidRDefault="00260868" w:rsidP="00260868">
      <w:pPr>
        <w:pStyle w:val="Legenda"/>
        <w:keepNext/>
        <w:spacing w:before="240"/>
      </w:pPr>
      <w:r>
        <w:lastRenderedPageBreak/>
        <w:t>Tabela 6.. Wagi poszczególnych składników Wyniku oceny merytorycznej Wyników Prac Etapu I.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260868" w14:paraId="0250C413" w14:textId="77777777" w:rsidTr="0FEBDE2D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012CBE58" w14:textId="77777777" w:rsidR="00260868" w:rsidRDefault="00260868" w:rsidP="00A549F6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2C8EEE17" w14:textId="77777777" w:rsidR="00260868" w:rsidRDefault="00260868" w:rsidP="00A549F6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Waga </w:t>
            </w:r>
          </w:p>
        </w:tc>
      </w:tr>
      <w:tr w:rsidR="00260868" w14:paraId="525A80FA" w14:textId="77777777" w:rsidTr="0FEBDE2D">
        <w:trPr>
          <w:cantSplit/>
          <w:jc w:val="center"/>
        </w:trPr>
        <w:tc>
          <w:tcPr>
            <w:tcW w:w="4961" w:type="dxa"/>
            <w:vAlign w:val="center"/>
          </w:tcPr>
          <w:p w14:paraId="6F7EB21A" w14:textId="4C1E6AB1" w:rsidR="00260868" w:rsidRDefault="00260868" w:rsidP="00A549F6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Pr="00452510">
              <w:rPr>
                <w:i/>
                <w:sz w:val="22"/>
              </w:rPr>
              <w:t>KK</w:t>
            </w:r>
            <w:r>
              <w:rPr>
                <w:sz w:val="22"/>
              </w:rPr>
              <w:t xml:space="preserve"> - Wynik oceny pod kątem Kryteriów </w:t>
            </w:r>
            <w:r w:rsidR="00BB256F">
              <w:rPr>
                <w:sz w:val="22"/>
              </w:rPr>
              <w:t xml:space="preserve">Wymagań </w:t>
            </w:r>
            <w:r>
              <w:rPr>
                <w:sz w:val="22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6A83838C" w14:textId="51BA4FA1" w:rsidR="00260868" w:rsidRDefault="0099585B" w:rsidP="0FEBDE2D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0FEBDE2D">
              <w:rPr>
                <w:sz w:val="22"/>
                <w:szCs w:val="22"/>
              </w:rPr>
              <w:t>0,</w:t>
            </w:r>
            <w:r w:rsidR="7D4E8EBD" w:rsidRPr="0FEBDE2D">
              <w:rPr>
                <w:sz w:val="22"/>
                <w:szCs w:val="22"/>
              </w:rPr>
              <w:t>4</w:t>
            </w:r>
            <w:r w:rsidR="00260868" w:rsidRPr="0FEBDE2D">
              <w:rPr>
                <w:sz w:val="22"/>
                <w:szCs w:val="22"/>
              </w:rPr>
              <w:t>0</w:t>
            </w:r>
          </w:p>
        </w:tc>
      </w:tr>
      <w:tr w:rsidR="00260868" w14:paraId="674727C1" w14:textId="77777777" w:rsidTr="0FEBDE2D">
        <w:trPr>
          <w:cantSplit/>
          <w:jc w:val="center"/>
        </w:trPr>
        <w:tc>
          <w:tcPr>
            <w:tcW w:w="4961" w:type="dxa"/>
            <w:vAlign w:val="center"/>
          </w:tcPr>
          <w:p w14:paraId="7512DEF8" w14:textId="77777777" w:rsidR="00260868" w:rsidRDefault="00260868" w:rsidP="00A549F6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PWO</w:t>
            </w:r>
            <w:r>
              <w:rPr>
                <w:sz w:val="22"/>
              </w:rPr>
              <w:t xml:space="preserve"> - Wynik oceny pod kątem spełnienia Wymagań Opcjonalnych</w:t>
            </w:r>
          </w:p>
        </w:tc>
        <w:tc>
          <w:tcPr>
            <w:tcW w:w="2410" w:type="dxa"/>
            <w:vAlign w:val="center"/>
          </w:tcPr>
          <w:p w14:paraId="7000BC5D" w14:textId="77777777" w:rsidR="00260868" w:rsidRDefault="00260868" w:rsidP="00A549F6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0,20</w:t>
            </w:r>
          </w:p>
        </w:tc>
      </w:tr>
      <w:tr w:rsidR="00260868" w14:paraId="42BFE2AF" w14:textId="77777777" w:rsidTr="0FEBDE2D">
        <w:trPr>
          <w:cantSplit/>
          <w:jc w:val="center"/>
        </w:trPr>
        <w:tc>
          <w:tcPr>
            <w:tcW w:w="4961" w:type="dxa"/>
            <w:vAlign w:val="center"/>
          </w:tcPr>
          <w:p w14:paraId="2FCD0D94" w14:textId="5843A827" w:rsidR="00260868" w:rsidRDefault="00260868" w:rsidP="00A549F6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</w:t>
            </w:r>
            <w:r w:rsidR="005A701D">
              <w:rPr>
                <w:i/>
                <w:sz w:val="22"/>
              </w:rPr>
              <w:t>WJ</w:t>
            </w:r>
            <w:r w:rsidRPr="00452510"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- Wynik oceny pod kątem </w:t>
            </w:r>
            <w:r w:rsidR="00BB256F">
              <w:rPr>
                <w:sz w:val="22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688EA0E8" w14:textId="3C557D3A" w:rsidR="00260868" w:rsidRDefault="0099585B" w:rsidP="0FEBDE2D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0FEBDE2D">
              <w:rPr>
                <w:sz w:val="22"/>
                <w:szCs w:val="22"/>
              </w:rPr>
              <w:t>0,</w:t>
            </w:r>
            <w:r w:rsidR="05406A8C" w:rsidRPr="0FEBDE2D">
              <w:rPr>
                <w:sz w:val="22"/>
                <w:szCs w:val="22"/>
              </w:rPr>
              <w:t>4</w:t>
            </w:r>
            <w:r w:rsidR="00260868" w:rsidRPr="0FEBDE2D">
              <w:rPr>
                <w:sz w:val="22"/>
                <w:szCs w:val="22"/>
              </w:rPr>
              <w:t>0</w:t>
            </w:r>
          </w:p>
        </w:tc>
      </w:tr>
    </w:tbl>
    <w:p w14:paraId="617A0D27" w14:textId="77777777" w:rsidR="00260868" w:rsidRDefault="00260868" w:rsidP="00260868">
      <w:pPr>
        <w:spacing w:before="240" w:after="160" w:line="276" w:lineRule="auto"/>
        <w:jc w:val="both"/>
        <w:rPr>
          <w:sz w:val="22"/>
        </w:rPr>
      </w:pPr>
      <w:r w:rsidRPr="0FEBDE2D">
        <w:rPr>
          <w:sz w:val="22"/>
          <w:szCs w:val="22"/>
        </w:rPr>
        <w:t>Wynik oceny merytorycznej Wyników Prac Etapu I danego Wykonawcy będzie obliczany zgodnie ze wzorem poniżej:</w:t>
      </w:r>
    </w:p>
    <w:p w14:paraId="22578B14" w14:textId="7E24D399" w:rsidR="00260868" w:rsidRPr="005A701D" w:rsidRDefault="2AC948ED" w:rsidP="0FEBDE2D">
      <w:pPr>
        <w:spacing w:after="160" w:line="360" w:lineRule="auto"/>
        <w:jc w:val="both"/>
        <w:rPr>
          <w:b/>
          <w:sz w:val="22"/>
          <w:szCs w:val="22"/>
        </w:rPr>
      </w:pPr>
      <w:r w:rsidRPr="005A701D">
        <w:rPr>
          <w:b/>
          <w:i/>
          <w:iCs/>
          <w:sz w:val="22"/>
          <w:szCs w:val="22"/>
        </w:rPr>
        <w:t>W</w:t>
      </w:r>
      <w:r w:rsidRPr="005A701D">
        <w:rPr>
          <w:b/>
          <w:i/>
          <w:iCs/>
          <w:sz w:val="22"/>
          <w:szCs w:val="22"/>
          <w:vertAlign w:val="subscript"/>
        </w:rPr>
        <w:t xml:space="preserve">EI Wyk </w:t>
      </w:r>
      <w:r w:rsidRPr="005A701D">
        <w:rPr>
          <w:b/>
          <w:i/>
          <w:iCs/>
          <w:sz w:val="22"/>
          <w:szCs w:val="22"/>
        </w:rPr>
        <w:t>= (0,40 × PKK) + (0,20 × PWO) + (0,40 × P</w:t>
      </w:r>
      <w:r w:rsidR="005A701D" w:rsidRPr="005A701D">
        <w:rPr>
          <w:b/>
          <w:i/>
          <w:iCs/>
          <w:sz w:val="22"/>
          <w:szCs w:val="22"/>
        </w:rPr>
        <w:t>WJ</w:t>
      </w:r>
      <w:r w:rsidRPr="005A701D">
        <w:rPr>
          <w:b/>
          <w:i/>
          <w:iCs/>
          <w:sz w:val="22"/>
          <w:szCs w:val="22"/>
        </w:rPr>
        <w:t>)</w:t>
      </w:r>
    </w:p>
    <w:p w14:paraId="137F460D" w14:textId="77777777" w:rsidR="00260868" w:rsidRDefault="00260868" w:rsidP="00260868">
      <w:pPr>
        <w:spacing w:after="160" w:line="360" w:lineRule="auto"/>
        <w:jc w:val="both"/>
        <w:rPr>
          <w:sz w:val="22"/>
        </w:rPr>
      </w:pPr>
      <w:r>
        <w:rPr>
          <w:sz w:val="22"/>
        </w:rPr>
        <w:t>gdzie:</w:t>
      </w:r>
    </w:p>
    <w:p w14:paraId="14AF14A7" w14:textId="77777777" w:rsidR="00260868" w:rsidRDefault="00260868" w:rsidP="00260868">
      <w:pPr>
        <w:spacing w:after="160" w:line="360" w:lineRule="auto"/>
        <w:jc w:val="both"/>
        <w:rPr>
          <w:sz w:val="22"/>
        </w:rPr>
      </w:pPr>
      <w:r w:rsidRPr="00A01A1A">
        <w:rPr>
          <w:i/>
          <w:sz w:val="22"/>
        </w:rPr>
        <w:t>W</w:t>
      </w:r>
      <w:r w:rsidRPr="00DF5073">
        <w:rPr>
          <w:i/>
          <w:sz w:val="22"/>
          <w:vertAlign w:val="subscript"/>
        </w:rPr>
        <w:t xml:space="preserve">EI </w:t>
      </w:r>
      <w:r>
        <w:rPr>
          <w:i/>
          <w:sz w:val="22"/>
          <w:vertAlign w:val="subscript"/>
        </w:rPr>
        <w:t>Wyk</w:t>
      </w:r>
      <w:r>
        <w:rPr>
          <w:sz w:val="22"/>
        </w:rPr>
        <w:t xml:space="preserve"> – Wynik oceny merytorycznej Wyników Prac Etapu I danego Wykonawcy określony jako liczba punktów,</w:t>
      </w:r>
    </w:p>
    <w:p w14:paraId="1BB7F96D" w14:textId="04B8F0A8" w:rsidR="00260868" w:rsidRDefault="00260868" w:rsidP="00260868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PKK</w:t>
      </w:r>
      <w:r>
        <w:rPr>
          <w:sz w:val="22"/>
        </w:rPr>
        <w:t xml:space="preserve"> – Wynik oceny badanego Wykonawcy pod kątem spełnienia Kryteriów </w:t>
      </w:r>
      <w:r w:rsidR="00BB256F">
        <w:rPr>
          <w:sz w:val="22"/>
        </w:rPr>
        <w:t xml:space="preserve">Wymagań </w:t>
      </w:r>
      <w:r>
        <w:rPr>
          <w:sz w:val="22"/>
        </w:rPr>
        <w:t xml:space="preserve">Konkursowych, liczony jako suma punktów uzyskanych w ramach Kryteriów </w:t>
      </w:r>
      <w:r w:rsidR="00BB256F">
        <w:rPr>
          <w:sz w:val="22"/>
        </w:rPr>
        <w:t xml:space="preserve">Wymagań </w:t>
      </w:r>
      <w:r>
        <w:rPr>
          <w:sz w:val="22"/>
        </w:rPr>
        <w:t>Konkursowych,</w:t>
      </w:r>
    </w:p>
    <w:p w14:paraId="7BE88B42" w14:textId="77777777" w:rsidR="00260868" w:rsidRDefault="00260868" w:rsidP="00260868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PWO</w:t>
      </w:r>
      <w:r>
        <w:rPr>
          <w:sz w:val="22"/>
        </w:rPr>
        <w:t xml:space="preserve"> – Wynik oceny badanego Wykonawcy pod kątem spełnienia Wymagań Opcjonalnych, liczony jako suma punktów uzyskanych w ramach spełnienia Wymogów Opcjonalnych,</w:t>
      </w:r>
    </w:p>
    <w:p w14:paraId="233359D1" w14:textId="0F5F2A64" w:rsidR="00260868" w:rsidRDefault="00260868" w:rsidP="00260868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</w:t>
      </w:r>
      <w:r w:rsidR="005A701D">
        <w:rPr>
          <w:i/>
          <w:sz w:val="22"/>
        </w:rPr>
        <w:t>WJ</w:t>
      </w:r>
      <w:r>
        <w:rPr>
          <w:sz w:val="22"/>
        </w:rPr>
        <w:t xml:space="preserve"> – Wynik oceny badanego Wykonawcy pod kątem spełnienia </w:t>
      </w:r>
      <w:r w:rsidR="00BB256F">
        <w:rPr>
          <w:sz w:val="22"/>
        </w:rPr>
        <w:t>Wymagań Jakościowych</w:t>
      </w:r>
      <w:r>
        <w:rPr>
          <w:sz w:val="22"/>
        </w:rPr>
        <w:t xml:space="preserve">, liczony jako suma punktów uzyskanych w ramach </w:t>
      </w:r>
      <w:r w:rsidR="00BB256F">
        <w:rPr>
          <w:sz w:val="22"/>
        </w:rPr>
        <w:t>spełniania Wymagań Jakościowych</w:t>
      </w:r>
      <w:r>
        <w:rPr>
          <w:sz w:val="22"/>
        </w:rPr>
        <w:t>.</w:t>
      </w:r>
    </w:p>
    <w:p w14:paraId="10EB91AB" w14:textId="75FDF130" w:rsidR="00DF5073" w:rsidRDefault="00DF5073" w:rsidP="00550D77">
      <w:pPr>
        <w:spacing w:after="160" w:line="276" w:lineRule="auto"/>
        <w:jc w:val="both"/>
        <w:rPr>
          <w:sz w:val="22"/>
        </w:rPr>
      </w:pPr>
      <w:r>
        <w:rPr>
          <w:sz w:val="22"/>
        </w:rPr>
        <w:t>W przypadku uzyskania przez Wykonawców identycznej liczby punktów w </w:t>
      </w:r>
      <w:r w:rsidRPr="00E2375B">
        <w:rPr>
          <w:sz w:val="22"/>
        </w:rPr>
        <w:t>ramach oceny merytorycznej</w:t>
      </w:r>
      <w:r>
        <w:rPr>
          <w:sz w:val="22"/>
        </w:rPr>
        <w:t xml:space="preserve"> Wyników Prac Etapu I</w:t>
      </w:r>
      <w:r w:rsidRPr="00E2375B">
        <w:rPr>
          <w:sz w:val="22"/>
        </w:rPr>
        <w:t>, decydować będzie liczba punktów uzyskanych</w:t>
      </w:r>
      <w:r w:rsidR="00125D76">
        <w:rPr>
          <w:sz w:val="22"/>
        </w:rPr>
        <w:t xml:space="preserve"> </w:t>
      </w:r>
      <w:r>
        <w:rPr>
          <w:sz w:val="22"/>
        </w:rPr>
        <w:t xml:space="preserve"> dla wskazanych poniżej </w:t>
      </w:r>
      <w:r w:rsidRPr="00E2375B">
        <w:rPr>
          <w:sz w:val="22"/>
        </w:rPr>
        <w:t>Kryteriów</w:t>
      </w:r>
      <w:r w:rsidR="00E80690">
        <w:rPr>
          <w:sz w:val="22"/>
        </w:rPr>
        <w:t xml:space="preserve"> Wymagań</w:t>
      </w:r>
      <w:r>
        <w:rPr>
          <w:sz w:val="22"/>
        </w:rPr>
        <w:t xml:space="preserve"> Konkursowych: </w:t>
      </w:r>
    </w:p>
    <w:p w14:paraId="2FAEA2F3" w14:textId="5D72AD13" w:rsidR="007479AA" w:rsidRPr="00F23260" w:rsidRDefault="007479AA" w:rsidP="007479AA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 w:rsidRPr="00F23260">
        <w:rPr>
          <w:sz w:val="22"/>
        </w:rPr>
        <w:t>Kryterium</w:t>
      </w:r>
      <w:r w:rsidR="008F001D" w:rsidRPr="00F23260">
        <w:rPr>
          <w:sz w:val="22"/>
        </w:rPr>
        <w:t xml:space="preserve"> </w:t>
      </w:r>
      <w:r w:rsidRPr="00F23260">
        <w:rPr>
          <w:sz w:val="22"/>
        </w:rPr>
        <w:t>,,Jakość ścieków odprowadzanych do odbiornika”</w:t>
      </w:r>
    </w:p>
    <w:p w14:paraId="59AE174C" w14:textId="77777777" w:rsidR="007479AA" w:rsidRDefault="007479AA" w:rsidP="007479AA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„Usuwanie mikrozanieczyszczeń ze ścieków i odzyskanej wody”</w:t>
      </w:r>
    </w:p>
    <w:p w14:paraId="06C0A258" w14:textId="47AF28DD" w:rsidR="007479AA" w:rsidRPr="00641F39" w:rsidRDefault="007479AA" w:rsidP="007479AA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Kryterium „Zawartość  odzyskanych  substancji biogennych w bio - produktach”. </w:t>
      </w:r>
    </w:p>
    <w:p w14:paraId="1DE35079" w14:textId="129F7256" w:rsidR="00887FF5" w:rsidRPr="007574BA" w:rsidRDefault="00887FF5" w:rsidP="00260868">
      <w:pPr>
        <w:keepNext/>
        <w:keepLines/>
        <w:numPr>
          <w:ilvl w:val="0"/>
          <w:numId w:val="24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Kryteria Oceny </w:t>
      </w:r>
      <w:r w:rsidR="00282689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Końcowej </w:t>
      </w:r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>Technologii po Etapie II</w:t>
      </w:r>
    </w:p>
    <w:p w14:paraId="24B52957" w14:textId="25D23866" w:rsidR="00550D77" w:rsidRPr="00DF3316" w:rsidRDefault="003F0818" w:rsidP="00550D77">
      <w:pPr>
        <w:spacing w:after="160" w:line="276" w:lineRule="auto"/>
        <w:jc w:val="both"/>
        <w:rPr>
          <w:i/>
          <w:sz w:val="18"/>
        </w:rPr>
      </w:pPr>
      <w:r>
        <w:rPr>
          <w:sz w:val="22"/>
        </w:rPr>
        <w:t>W ramach oceny Przedsięwzięcia po Etapie II, Zamawiający dokona weryfikacji złożonych przez Wykonawcę (Wykonawców) Wyników Etapu II wskazanych w Załączniku nr 4</w:t>
      </w:r>
      <w:r w:rsidR="00A319BB">
        <w:rPr>
          <w:sz w:val="22"/>
        </w:rPr>
        <w:t xml:space="preserve"> do Regulaminu</w:t>
      </w:r>
      <w:r>
        <w:rPr>
          <w:sz w:val="22"/>
        </w:rPr>
        <w:t xml:space="preserve">. W ramach Testów Demonstratora Technologii, Zamawiający zweryfikuje prawidłowość funkcjonowania i eksploatacji Demonstratora Technologii, spełnienie przez Demonstrator Technologii Wymagań </w:t>
      </w:r>
      <w:r>
        <w:rPr>
          <w:sz w:val="22"/>
        </w:rPr>
        <w:lastRenderedPageBreak/>
        <w:t xml:space="preserve">Obligatoryjnych z Załącznika nr 1 </w:t>
      </w:r>
      <w:r w:rsidR="00282689">
        <w:rPr>
          <w:sz w:val="22"/>
        </w:rPr>
        <w:t xml:space="preserve">do Regulaminu </w:t>
      </w:r>
      <w:r>
        <w:rPr>
          <w:sz w:val="22"/>
        </w:rPr>
        <w:t xml:space="preserve">oraz kompletność dokumentacji Demonstratora Technologii wg. pozycji z </w:t>
      </w:r>
      <w:r w:rsidR="00977390" w:rsidRPr="00DF3316">
        <w:rPr>
          <w:i/>
          <w:sz w:val="22"/>
        </w:rPr>
        <w:t>Tabeli</w:t>
      </w:r>
      <w:r w:rsidR="00977390">
        <w:rPr>
          <w:i/>
          <w:sz w:val="22"/>
        </w:rPr>
        <w:t> </w:t>
      </w:r>
      <w:r w:rsidR="00977390" w:rsidRPr="00DF3316">
        <w:rPr>
          <w:i/>
          <w:sz w:val="22"/>
        </w:rPr>
        <w:t>7</w:t>
      </w:r>
      <w:r w:rsidR="00977390">
        <w:rPr>
          <w:sz w:val="22"/>
        </w:rPr>
        <w:t>:</w:t>
      </w:r>
    </w:p>
    <w:p w14:paraId="057262BB" w14:textId="13668DB1" w:rsidR="00887FF5" w:rsidRDefault="00887FF5" w:rsidP="00887FF5">
      <w:pPr>
        <w:spacing w:after="160" w:line="360" w:lineRule="auto"/>
        <w:jc w:val="both"/>
        <w:rPr>
          <w:i/>
          <w:sz w:val="18"/>
        </w:rPr>
      </w:pPr>
      <w:r w:rsidRPr="000D188C">
        <w:rPr>
          <w:i/>
          <w:sz w:val="18"/>
        </w:rPr>
        <w:t>Tabel</w:t>
      </w:r>
      <w:r>
        <w:rPr>
          <w:i/>
          <w:sz w:val="18"/>
        </w:rPr>
        <w:t>a 7</w:t>
      </w:r>
      <w:r w:rsidRPr="000D188C">
        <w:rPr>
          <w:i/>
          <w:sz w:val="18"/>
        </w:rPr>
        <w:t xml:space="preserve">. </w:t>
      </w:r>
      <w:r>
        <w:rPr>
          <w:i/>
          <w:sz w:val="18"/>
        </w:rPr>
        <w:t xml:space="preserve">Kryteria </w:t>
      </w:r>
      <w:r w:rsidR="00282689">
        <w:rPr>
          <w:i/>
          <w:sz w:val="18"/>
        </w:rPr>
        <w:t xml:space="preserve">Oceny Końcowej </w:t>
      </w:r>
      <w:r>
        <w:rPr>
          <w:i/>
          <w:sz w:val="18"/>
        </w:rPr>
        <w:t>Technologii w Etapie II</w:t>
      </w:r>
      <w:r w:rsidR="0007179C">
        <w:rPr>
          <w:i/>
          <w:sz w:val="18"/>
        </w:rPr>
        <w:t>.</w:t>
      </w:r>
    </w:p>
    <w:tbl>
      <w:tblPr>
        <w:tblStyle w:val="Tabela-Siatka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2268"/>
        <w:gridCol w:w="4252"/>
        <w:gridCol w:w="1843"/>
      </w:tblGrid>
      <w:tr w:rsidR="003F5364" w:rsidRPr="003F5364" w14:paraId="332AC1A4" w14:textId="77777777" w:rsidTr="007F2C83">
        <w:tc>
          <w:tcPr>
            <w:tcW w:w="709" w:type="dxa"/>
            <w:shd w:val="clear" w:color="auto" w:fill="C5E0B3" w:themeFill="accent6" w:themeFillTint="66"/>
          </w:tcPr>
          <w:p w14:paraId="1042410E" w14:textId="53AFA304" w:rsidR="003F5364" w:rsidRPr="005F3F48" w:rsidRDefault="003F5364" w:rsidP="005F3F48">
            <w:pPr>
              <w:pStyle w:val="Akapitzlist"/>
              <w:spacing w:after="160"/>
              <w:ind w:left="-104"/>
              <w:jc w:val="center"/>
            </w:pPr>
            <w:r w:rsidRPr="005F3F48">
              <w:rPr>
                <w:b/>
              </w:rPr>
              <w:t>L.p.</w:t>
            </w:r>
          </w:p>
        </w:tc>
        <w:tc>
          <w:tcPr>
            <w:tcW w:w="1702" w:type="dxa"/>
            <w:shd w:val="clear" w:color="auto" w:fill="C5E0B3" w:themeFill="accent6" w:themeFillTint="66"/>
          </w:tcPr>
          <w:p w14:paraId="58C67480" w14:textId="77777777" w:rsidR="003F5364" w:rsidRPr="003F5364" w:rsidRDefault="003F5364" w:rsidP="003F5364">
            <w:pPr>
              <w:spacing w:after="160"/>
              <w:jc w:val="center"/>
            </w:pPr>
            <w:r w:rsidRPr="003F5364">
              <w:rPr>
                <w:b/>
              </w:rPr>
              <w:t>Kategoria</w:t>
            </w:r>
          </w:p>
        </w:tc>
        <w:tc>
          <w:tcPr>
            <w:tcW w:w="2268" w:type="dxa"/>
            <w:shd w:val="clear" w:color="auto" w:fill="C5E0B3" w:themeFill="accent6" w:themeFillTint="66"/>
          </w:tcPr>
          <w:p w14:paraId="5070381A" w14:textId="1EC4F43F" w:rsidR="003F5364" w:rsidRPr="003F5364" w:rsidRDefault="003F5364" w:rsidP="004C3B26">
            <w:pPr>
              <w:spacing w:after="160"/>
              <w:jc w:val="center"/>
            </w:pPr>
            <w:r w:rsidRPr="003F5364">
              <w:rPr>
                <w:b/>
              </w:rPr>
              <w:t xml:space="preserve">Nazwa </w:t>
            </w:r>
            <w:r w:rsidR="004C3B26">
              <w:rPr>
                <w:b/>
              </w:rPr>
              <w:t>weryfikowanego Kryter</w:t>
            </w:r>
            <w:r w:rsidR="005F3F48">
              <w:rPr>
                <w:b/>
              </w:rPr>
              <w:t>i</w:t>
            </w:r>
            <w:r w:rsidR="004C3B26">
              <w:rPr>
                <w:b/>
              </w:rPr>
              <w:t xml:space="preserve">um </w:t>
            </w:r>
          </w:p>
        </w:tc>
        <w:tc>
          <w:tcPr>
            <w:tcW w:w="4252" w:type="dxa"/>
            <w:shd w:val="clear" w:color="auto" w:fill="C5E0B3" w:themeFill="accent6" w:themeFillTint="66"/>
          </w:tcPr>
          <w:p w14:paraId="7C2522F8" w14:textId="77777777" w:rsidR="003F5364" w:rsidRPr="003F5364" w:rsidRDefault="003F5364" w:rsidP="003F5364">
            <w:pPr>
              <w:spacing w:after="160"/>
              <w:jc w:val="center"/>
              <w:rPr>
                <w:b/>
              </w:rPr>
            </w:pPr>
            <w:r w:rsidRPr="003F5364">
              <w:rPr>
                <w:b/>
              </w:rPr>
              <w:t xml:space="preserve">Opis weryfikowanego przez Zamawiającego kryterium </w:t>
            </w:r>
          </w:p>
          <w:p w14:paraId="37BB8904" w14:textId="77777777" w:rsidR="003F5364" w:rsidRPr="003F5364" w:rsidRDefault="003F5364" w:rsidP="003F5364">
            <w:pPr>
              <w:spacing w:after="160"/>
              <w:jc w:val="center"/>
            </w:pP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5CC95766" w14:textId="030C169B" w:rsidR="003F5364" w:rsidRPr="003F5364" w:rsidRDefault="003F5364" w:rsidP="003F5364">
            <w:pPr>
              <w:spacing w:after="160" w:line="276" w:lineRule="auto"/>
              <w:jc w:val="center"/>
              <w:rPr>
                <w:b/>
              </w:rPr>
            </w:pPr>
            <w:r w:rsidRPr="002710D6">
              <w:rPr>
                <w:rFonts w:eastAsia="Calibri"/>
                <w:szCs w:val="22"/>
              </w:rPr>
              <w:t>Sposób oceny</w:t>
            </w:r>
          </w:p>
        </w:tc>
      </w:tr>
      <w:tr w:rsidR="003F5364" w:rsidRPr="003F5364" w14:paraId="059B326D" w14:textId="77777777" w:rsidTr="007A4B0A">
        <w:tc>
          <w:tcPr>
            <w:tcW w:w="709" w:type="dxa"/>
            <w:shd w:val="clear" w:color="auto" w:fill="E2EFD9" w:themeFill="accent6" w:themeFillTint="33"/>
          </w:tcPr>
          <w:p w14:paraId="0A538567" w14:textId="77777777" w:rsidR="003F5364" w:rsidRPr="007F2C83" w:rsidRDefault="003F5364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41316535" w14:textId="77777777" w:rsidR="003F5364" w:rsidRPr="003F5364" w:rsidRDefault="003F5364" w:rsidP="004C57F2">
            <w:pPr>
              <w:spacing w:before="240"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1F048337" w14:textId="5EA21845" w:rsidR="003F5364" w:rsidRPr="003F5364" w:rsidRDefault="00066388" w:rsidP="007A4B0A">
            <w:pPr>
              <w:spacing w:before="240" w:after="160"/>
              <w:rPr>
                <w:rFonts w:eastAsia="Calibri"/>
              </w:rPr>
            </w:pPr>
            <w:r w:rsidRPr="00751E9C">
              <w:rPr>
                <w:rFonts w:eastAsia="Calibri"/>
                <w:b/>
              </w:rPr>
              <w:t>Wyniki Prac Etapu II</w:t>
            </w:r>
          </w:p>
        </w:tc>
        <w:tc>
          <w:tcPr>
            <w:tcW w:w="4252" w:type="dxa"/>
          </w:tcPr>
          <w:p w14:paraId="7A00FF54" w14:textId="2711F8FE" w:rsidR="003F5364" w:rsidRPr="003F5364" w:rsidDel="00913DAC" w:rsidRDefault="00A549F6" w:rsidP="00A549F6">
            <w:pPr>
              <w:spacing w:before="240" w:after="240"/>
              <w:rPr>
                <w:rFonts w:eastAsia="Calibri"/>
              </w:rPr>
            </w:pPr>
            <w:r w:rsidRPr="00A549F6">
              <w:rPr>
                <w:rFonts w:eastAsia="Calibri"/>
              </w:rPr>
              <w:t xml:space="preserve">Zamawiający sprawdzi, czy Wykonawca </w:t>
            </w:r>
            <w:r>
              <w:rPr>
                <w:rFonts w:eastAsia="Calibri"/>
              </w:rPr>
              <w:t xml:space="preserve">przedstawił </w:t>
            </w:r>
            <w:r w:rsidRPr="00A549F6">
              <w:rPr>
                <w:rFonts w:eastAsia="Calibri"/>
              </w:rPr>
              <w:t xml:space="preserve">wszystkie wymagane </w:t>
            </w:r>
            <w:r>
              <w:rPr>
                <w:rFonts w:eastAsia="Calibri"/>
              </w:rPr>
              <w:t xml:space="preserve">Wyniki Prac Etapu II </w:t>
            </w:r>
            <w:r w:rsidRPr="00A549F6">
              <w:rPr>
                <w:rFonts w:eastAsia="Calibri"/>
              </w:rPr>
              <w:t>zgodnie</w:t>
            </w:r>
            <w:r>
              <w:rPr>
                <w:rFonts w:eastAsia="Calibri"/>
              </w:rPr>
              <w:t xml:space="preserve"> z opisem w p</w:t>
            </w:r>
            <w:r w:rsidR="004C57F2">
              <w:rPr>
                <w:rFonts w:eastAsia="Calibri"/>
              </w:rPr>
              <w:t xml:space="preserve">unktach </w:t>
            </w:r>
            <w:r>
              <w:rPr>
                <w:rFonts w:eastAsia="Calibri"/>
              </w:rPr>
              <w:t>1-5</w:t>
            </w:r>
            <w:r w:rsidR="004C57F2">
              <w:rPr>
                <w:rFonts w:eastAsia="Calibri"/>
              </w:rPr>
              <w:t xml:space="preserve"> w Tabeli 3 w Załączniku nr 4 </w:t>
            </w:r>
            <w:r w:rsidR="00282689">
              <w:rPr>
                <w:rFonts w:eastAsia="Calibri"/>
              </w:rPr>
              <w:t>d</w:t>
            </w:r>
            <w:r w:rsidR="004C57F2">
              <w:rPr>
                <w:rFonts w:eastAsia="Calibri"/>
              </w:rPr>
              <w:t>o Regulaminu.</w:t>
            </w:r>
          </w:p>
        </w:tc>
        <w:tc>
          <w:tcPr>
            <w:tcW w:w="1843" w:type="dxa"/>
          </w:tcPr>
          <w:p w14:paraId="13502B56" w14:textId="061E9B56" w:rsidR="003F5364" w:rsidRPr="003F5364" w:rsidRDefault="003F5364" w:rsidP="004C57F2">
            <w:pPr>
              <w:spacing w:before="240" w:after="160" w:line="276" w:lineRule="auto"/>
              <w:jc w:val="center"/>
            </w:pPr>
            <w:r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8E7375" w:rsidRPr="003F5364" w14:paraId="228DA4E3" w14:textId="77777777" w:rsidTr="007A4B0A">
        <w:tc>
          <w:tcPr>
            <w:tcW w:w="709" w:type="dxa"/>
            <w:shd w:val="clear" w:color="auto" w:fill="E2EFD9" w:themeFill="accent6" w:themeFillTint="33"/>
          </w:tcPr>
          <w:p w14:paraId="2DEA2B35" w14:textId="77777777" w:rsidR="008E7375" w:rsidRPr="007F2C83" w:rsidRDefault="008E7375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0B885F28" w14:textId="77777777" w:rsidR="008E7375" w:rsidRPr="003F5364" w:rsidDel="00634D1D" w:rsidRDefault="008E7375" w:rsidP="004C57F2">
            <w:pPr>
              <w:spacing w:before="240"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09B73F47" w14:textId="44F2D887" w:rsidR="008E7375" w:rsidRPr="003F5364" w:rsidRDefault="00066388" w:rsidP="007A4B0A">
            <w:pPr>
              <w:spacing w:before="240" w:after="160"/>
              <w:rPr>
                <w:rFonts w:eastAsia="Calibri"/>
              </w:rPr>
            </w:pPr>
            <w:r w:rsidRPr="00751E9C">
              <w:rPr>
                <w:rFonts w:eastAsia="Calibri"/>
                <w:b/>
              </w:rPr>
              <w:t xml:space="preserve">Weryfikacja </w:t>
            </w:r>
            <w:r w:rsidR="00A65B10">
              <w:rPr>
                <w:rFonts w:eastAsia="Calibri"/>
                <w:b/>
              </w:rPr>
              <w:t xml:space="preserve">Wymagań Obligatoryjnych dla </w:t>
            </w:r>
            <w:r w:rsidRPr="00751E9C">
              <w:rPr>
                <w:rFonts w:eastAsia="Calibri"/>
                <w:b/>
              </w:rPr>
              <w:t>Demonstratora Technologii</w:t>
            </w:r>
          </w:p>
        </w:tc>
        <w:tc>
          <w:tcPr>
            <w:tcW w:w="4252" w:type="dxa"/>
          </w:tcPr>
          <w:p w14:paraId="52FC5077" w14:textId="5601455C" w:rsidR="008E7375" w:rsidRPr="003F5364" w:rsidRDefault="00986224" w:rsidP="00986224">
            <w:pPr>
              <w:spacing w:before="240" w:after="240"/>
              <w:rPr>
                <w:rFonts w:eastAsia="Calibri"/>
              </w:rPr>
            </w:pPr>
            <w:r w:rsidRPr="00986224">
              <w:rPr>
                <w:rFonts w:eastAsia="Calibri"/>
              </w:rPr>
              <w:t>Zamawiający przeprowadzi weryfikację spełnienia przez Demonstrator</w:t>
            </w:r>
            <w:r>
              <w:rPr>
                <w:rFonts w:eastAsia="Calibri"/>
              </w:rPr>
              <w:t xml:space="preserve"> Technologii</w:t>
            </w:r>
            <w:r w:rsidRPr="00986224">
              <w:rPr>
                <w:rFonts w:eastAsia="Calibri"/>
              </w:rPr>
              <w:t xml:space="preserve"> Wymogów Obligatoryjnych oznaczonych numerami: </w:t>
            </w:r>
            <w:r>
              <w:rPr>
                <w:rFonts w:eastAsia="Calibri"/>
              </w:rPr>
              <w:t xml:space="preserve">9, 11-20, 22-25, 27 w Tabeli nr 1 </w:t>
            </w:r>
            <w:r w:rsidRPr="00986224">
              <w:rPr>
                <w:rFonts w:eastAsia="Calibri"/>
              </w:rPr>
              <w:t xml:space="preserve">w Załączniku nr 1 </w:t>
            </w:r>
            <w:r>
              <w:rPr>
                <w:rFonts w:eastAsia="Calibri"/>
              </w:rPr>
              <w:t>do Regulaminu.</w:t>
            </w:r>
          </w:p>
        </w:tc>
        <w:tc>
          <w:tcPr>
            <w:tcW w:w="1843" w:type="dxa"/>
          </w:tcPr>
          <w:p w14:paraId="34A7C06B" w14:textId="6440E836" w:rsidR="008E7375" w:rsidRPr="003F5364" w:rsidRDefault="008E7375" w:rsidP="004C57F2">
            <w:pPr>
              <w:spacing w:before="240"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8E7375" w:rsidRPr="003F5364" w14:paraId="0A81443D" w14:textId="77777777" w:rsidTr="007A4B0A">
        <w:tc>
          <w:tcPr>
            <w:tcW w:w="709" w:type="dxa"/>
            <w:shd w:val="clear" w:color="auto" w:fill="E2EFD9" w:themeFill="accent6" w:themeFillTint="33"/>
          </w:tcPr>
          <w:p w14:paraId="2EFB4E0A" w14:textId="77777777" w:rsidR="008E7375" w:rsidRPr="007F2C83" w:rsidRDefault="008E7375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79EDAA99" w14:textId="5207227B" w:rsidR="008E7375" w:rsidRPr="003F5364" w:rsidRDefault="00A65B10" w:rsidP="004C57F2">
            <w:pPr>
              <w:spacing w:before="240" w:after="160"/>
              <w:jc w:val="both"/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DB6AF09" w14:textId="0CC321B6" w:rsidR="008E7375" w:rsidRPr="003F5364" w:rsidRDefault="00A65B10" w:rsidP="007A4B0A">
            <w:pPr>
              <w:spacing w:before="240" w:after="160"/>
            </w:pPr>
            <w:r w:rsidRPr="00AC36D1">
              <w:rPr>
                <w:b/>
              </w:rPr>
              <w:t>Odzysk wody i jej wtórne wykorzystanie</w:t>
            </w:r>
          </w:p>
        </w:tc>
        <w:tc>
          <w:tcPr>
            <w:tcW w:w="4252" w:type="dxa"/>
          </w:tcPr>
          <w:p w14:paraId="69D7974E" w14:textId="7F27A1C3" w:rsidR="008E7375" w:rsidRPr="003F5364" w:rsidRDefault="007A4B0A" w:rsidP="007A4B0A">
            <w:pPr>
              <w:spacing w:before="240" w:after="240"/>
            </w:pPr>
            <w:r w:rsidRPr="007A4B0A">
              <w:rPr>
                <w:rFonts w:eastAsia="Calibri"/>
              </w:rPr>
              <w:t xml:space="preserve">Zamawiający sprawdzi, czy Wykonawca przedstawił </w:t>
            </w:r>
            <w:r>
              <w:rPr>
                <w:rFonts w:eastAsia="Calibri"/>
              </w:rPr>
              <w:t>potwierdzenie odzysku wody w Wynikach</w:t>
            </w:r>
            <w:r w:rsidRPr="007A4B0A">
              <w:rPr>
                <w:rFonts w:eastAsia="Calibri"/>
              </w:rPr>
              <w:t xml:space="preserve"> Prac Etapu II </w:t>
            </w:r>
            <w:r>
              <w:rPr>
                <w:rFonts w:eastAsia="Calibri"/>
              </w:rPr>
              <w:t xml:space="preserve">opisanych w </w:t>
            </w:r>
            <w:r w:rsidR="004C57F2">
              <w:rPr>
                <w:rFonts w:eastAsia="Calibri"/>
              </w:rPr>
              <w:t xml:space="preserve">Punkcie 6 w Tabeli 3 w Załączniku nr 4 </w:t>
            </w:r>
            <w:r w:rsidR="00282689">
              <w:rPr>
                <w:rFonts w:eastAsia="Calibri"/>
              </w:rPr>
              <w:t>d</w:t>
            </w:r>
            <w:r w:rsidR="004C57F2">
              <w:rPr>
                <w:rFonts w:eastAsia="Calibri"/>
              </w:rPr>
              <w:t>o Regulaminu.</w:t>
            </w:r>
          </w:p>
        </w:tc>
        <w:tc>
          <w:tcPr>
            <w:tcW w:w="1843" w:type="dxa"/>
          </w:tcPr>
          <w:p w14:paraId="0ED48865" w14:textId="4C97D74E" w:rsidR="008E7375" w:rsidRPr="003F5364" w:rsidRDefault="008E7375" w:rsidP="004C57F2">
            <w:pPr>
              <w:spacing w:before="240"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65B10" w:rsidRPr="003F5364" w14:paraId="7C616C16" w14:textId="77777777" w:rsidTr="007A4B0A">
        <w:tc>
          <w:tcPr>
            <w:tcW w:w="709" w:type="dxa"/>
            <w:shd w:val="clear" w:color="auto" w:fill="E2EFD9" w:themeFill="accent6" w:themeFillTint="33"/>
          </w:tcPr>
          <w:p w14:paraId="083F3096" w14:textId="77777777" w:rsidR="00A65B10" w:rsidRPr="007F2C83" w:rsidRDefault="00A65B10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7B37A23C" w14:textId="2D1B12EB" w:rsidR="00A65B10" w:rsidRPr="003F5364" w:rsidRDefault="00A65B10" w:rsidP="004C57F2">
            <w:pPr>
              <w:spacing w:before="240"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057DD65" w14:textId="726C4C35" w:rsidR="00A65B10" w:rsidRDefault="00A65B10" w:rsidP="007A4B0A">
            <w:pPr>
              <w:spacing w:before="240" w:after="160"/>
              <w:rPr>
                <w:b/>
              </w:rPr>
            </w:pPr>
            <w:r w:rsidRPr="00AC36D1">
              <w:rPr>
                <w:b/>
              </w:rPr>
              <w:t xml:space="preserve">Odzysk energii </w:t>
            </w:r>
            <w:r w:rsidR="00BF0118">
              <w:rPr>
                <w:b/>
              </w:rPr>
              <w:t>lub</w:t>
            </w:r>
            <w:r w:rsidRPr="00AC36D1">
              <w:rPr>
                <w:b/>
              </w:rPr>
              <w:t xml:space="preserve"> energooszczędność procesów technologicznych</w:t>
            </w:r>
          </w:p>
        </w:tc>
        <w:tc>
          <w:tcPr>
            <w:tcW w:w="4252" w:type="dxa"/>
          </w:tcPr>
          <w:p w14:paraId="65D5406F" w14:textId="0C5BB690" w:rsidR="00A65B10" w:rsidRPr="003F5364" w:rsidDel="00913DAC" w:rsidRDefault="007A4B0A" w:rsidP="00002B28">
            <w:pPr>
              <w:spacing w:before="240" w:after="240"/>
              <w:rPr>
                <w:rFonts w:eastAsia="Calibri"/>
              </w:rPr>
            </w:pPr>
            <w:r w:rsidRPr="007A4B0A">
              <w:rPr>
                <w:rFonts w:eastAsia="Calibri"/>
              </w:rPr>
              <w:t xml:space="preserve">Zamawiający sprawdzi, czy wszystkie </w:t>
            </w:r>
            <w:r>
              <w:rPr>
                <w:rFonts w:eastAsia="Calibri"/>
              </w:rPr>
              <w:t xml:space="preserve">metody </w:t>
            </w:r>
            <w:r w:rsidRPr="007A4B0A">
              <w:rPr>
                <w:rFonts w:eastAsia="Calibri"/>
              </w:rPr>
              <w:t xml:space="preserve">zaproponowane w </w:t>
            </w:r>
            <w:r w:rsidR="008E4F61">
              <w:rPr>
                <w:rFonts w:eastAsia="Calibri"/>
              </w:rPr>
              <w:t>Wynikach Prac Etapu I (pkt. 7) w Załączniku nr 4 Do Regulaminu zostały wykorzystane w Projekcie</w:t>
            </w:r>
            <w:r w:rsidRPr="007A4B0A">
              <w:rPr>
                <w:rFonts w:eastAsia="Calibri"/>
              </w:rPr>
              <w:t xml:space="preserve"> Demonstratora Technologii danego Wykonawcy </w:t>
            </w:r>
            <w:r w:rsidR="008E4F61">
              <w:rPr>
                <w:rFonts w:eastAsia="Calibri"/>
              </w:rPr>
              <w:t xml:space="preserve">oraz czy </w:t>
            </w:r>
            <w:r w:rsidRPr="007A4B0A">
              <w:rPr>
                <w:rFonts w:eastAsia="Calibri"/>
              </w:rPr>
              <w:t xml:space="preserve">zostały </w:t>
            </w:r>
            <w:r w:rsidR="008E4F61">
              <w:rPr>
                <w:rFonts w:eastAsia="Calibri"/>
              </w:rPr>
              <w:t xml:space="preserve">wdrożone </w:t>
            </w:r>
            <w:r w:rsidRPr="007A4B0A">
              <w:rPr>
                <w:rFonts w:eastAsia="Calibri"/>
              </w:rPr>
              <w:t xml:space="preserve"> </w:t>
            </w:r>
            <w:r w:rsidR="008E4F61">
              <w:rPr>
                <w:rFonts w:eastAsia="Calibri"/>
              </w:rPr>
              <w:t xml:space="preserve">do Demonstratora Technologii </w:t>
            </w:r>
            <w:r w:rsidRPr="007A4B0A">
              <w:rPr>
                <w:rFonts w:eastAsia="Calibri"/>
              </w:rPr>
              <w:t xml:space="preserve">na potrzeby zapewnienia </w:t>
            </w:r>
            <w:r w:rsidR="008E4F61" w:rsidRPr="007A4B0A">
              <w:rPr>
                <w:rFonts w:eastAsia="Calibri"/>
              </w:rPr>
              <w:t>Kryterium „</w:t>
            </w:r>
            <w:r w:rsidR="008E4F61" w:rsidRPr="008E4F61">
              <w:rPr>
                <w:rFonts w:eastAsia="Calibri"/>
              </w:rPr>
              <w:t xml:space="preserve">Odzysk energii </w:t>
            </w:r>
            <w:r w:rsidR="00BF0118">
              <w:rPr>
                <w:rFonts w:eastAsia="Calibri"/>
              </w:rPr>
              <w:t>lub</w:t>
            </w:r>
            <w:r w:rsidR="008E4F61" w:rsidRPr="008E4F61">
              <w:rPr>
                <w:rFonts w:eastAsia="Calibri"/>
              </w:rPr>
              <w:t xml:space="preserve"> energooszczędność procesów technologicznych</w:t>
            </w:r>
            <w:r w:rsidR="008E4F61">
              <w:rPr>
                <w:rFonts w:eastAsia="Calibri"/>
              </w:rPr>
              <w:t>” (pkt. 7</w:t>
            </w:r>
            <w:r w:rsidR="008E4F61" w:rsidRPr="007A4B0A">
              <w:rPr>
                <w:rFonts w:eastAsia="Calibri"/>
              </w:rPr>
              <w:t xml:space="preserve"> w</w:t>
            </w:r>
            <w:r w:rsidR="008E4F61">
              <w:rPr>
                <w:rFonts w:eastAsia="Calibri"/>
              </w:rPr>
              <w:t xml:space="preserve"> Załączniku nr 1 do Regulaminu) </w:t>
            </w:r>
            <w:r w:rsidRPr="007A4B0A">
              <w:rPr>
                <w:rFonts w:eastAsia="Calibri"/>
              </w:rPr>
              <w:t xml:space="preserve">oraz czy wszystkie </w:t>
            </w:r>
            <w:r w:rsidR="008E4F61">
              <w:rPr>
                <w:rFonts w:eastAsia="Calibri"/>
              </w:rPr>
              <w:t xml:space="preserve">niezbędne elementy rozwiązania </w:t>
            </w:r>
            <w:r w:rsidRPr="007A4B0A">
              <w:rPr>
                <w:rFonts w:eastAsia="Calibri"/>
              </w:rPr>
              <w:t>działają poprawnie</w:t>
            </w:r>
            <w:r w:rsidR="008E4F61">
              <w:rPr>
                <w:rFonts w:eastAsia="Calibri"/>
              </w:rPr>
              <w:t>.</w:t>
            </w:r>
            <w:r w:rsidRPr="007A4B0A">
              <w:rPr>
                <w:rFonts w:eastAsia="Calibri"/>
              </w:rPr>
              <w:t xml:space="preserve"> </w:t>
            </w:r>
          </w:p>
        </w:tc>
        <w:tc>
          <w:tcPr>
            <w:tcW w:w="1843" w:type="dxa"/>
          </w:tcPr>
          <w:p w14:paraId="4115CCDF" w14:textId="690057D4" w:rsidR="00A65B10" w:rsidRPr="00061D65" w:rsidRDefault="001A0E07" w:rsidP="004C57F2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65B10" w:rsidRPr="003F5364" w14:paraId="34B5B015" w14:textId="77777777" w:rsidTr="007A4B0A">
        <w:tc>
          <w:tcPr>
            <w:tcW w:w="709" w:type="dxa"/>
            <w:shd w:val="clear" w:color="auto" w:fill="E2EFD9" w:themeFill="accent6" w:themeFillTint="33"/>
          </w:tcPr>
          <w:p w14:paraId="50AE7360" w14:textId="77777777" w:rsidR="00A65B10" w:rsidRPr="007F2C83" w:rsidRDefault="00A65B10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4F8D11F3" w14:textId="6C77D508" w:rsidR="00A65B10" w:rsidRPr="003F5364" w:rsidRDefault="00A65B10" w:rsidP="004C57F2">
            <w:pPr>
              <w:spacing w:before="240"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71F67C94" w14:textId="7992B8A9" w:rsidR="00A65B10" w:rsidRDefault="00A65B10" w:rsidP="007A4B0A">
            <w:pPr>
              <w:spacing w:before="240" w:after="160"/>
              <w:rPr>
                <w:b/>
              </w:rPr>
            </w:pPr>
            <w:r w:rsidRPr="00751E9C">
              <w:rPr>
                <w:rFonts w:eastAsia="Calibri"/>
                <w:b/>
              </w:rPr>
              <w:t>Bezodorowość Technologii</w:t>
            </w:r>
          </w:p>
        </w:tc>
        <w:tc>
          <w:tcPr>
            <w:tcW w:w="4252" w:type="dxa"/>
          </w:tcPr>
          <w:p w14:paraId="181629C9" w14:textId="6B0FE9F6" w:rsidR="00A65B10" w:rsidRPr="003F5364" w:rsidDel="00913DAC" w:rsidRDefault="007A4B0A" w:rsidP="007A4B0A">
            <w:pPr>
              <w:spacing w:before="240" w:after="240"/>
              <w:rPr>
                <w:rFonts w:eastAsia="Calibri"/>
              </w:rPr>
            </w:pPr>
            <w:r w:rsidRPr="007A4B0A">
              <w:rPr>
                <w:rFonts w:eastAsia="Calibri"/>
              </w:rPr>
              <w:t>Zamawiający sprawdzi, czy wszystkie urządzenia i obiekty zaproponowane w Projekcie Demonstratora Technologii danego Wykonawcy zostały zainstalowane na potrzeby zapewnienia bezodorowości oraz czy wszystkie urządzenia i obiekty działają poprawnie, w celu zapewnienia Kryterium</w:t>
            </w:r>
            <w:r>
              <w:rPr>
                <w:rFonts w:eastAsia="Calibri"/>
              </w:rPr>
              <w:t xml:space="preserve"> „Bezodorowość” (pkt. 10</w:t>
            </w:r>
            <w:r w:rsidRPr="007A4B0A">
              <w:rPr>
                <w:rFonts w:eastAsia="Calibri"/>
              </w:rPr>
              <w:t xml:space="preserve"> w Załączniku nr 1 do Regulaminu).</w:t>
            </w:r>
          </w:p>
        </w:tc>
        <w:tc>
          <w:tcPr>
            <w:tcW w:w="1843" w:type="dxa"/>
          </w:tcPr>
          <w:p w14:paraId="254DCCC7" w14:textId="0E38AC34" w:rsidR="00A65B10" w:rsidRPr="00061D65" w:rsidRDefault="001A0E07" w:rsidP="004C57F2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1A0E07" w:rsidRPr="003F5364" w14:paraId="7F6EACBC" w14:textId="77777777" w:rsidTr="007A4B0A">
        <w:tc>
          <w:tcPr>
            <w:tcW w:w="709" w:type="dxa"/>
            <w:shd w:val="clear" w:color="auto" w:fill="E2EFD9" w:themeFill="accent6" w:themeFillTint="33"/>
          </w:tcPr>
          <w:p w14:paraId="3D1B958E" w14:textId="77777777" w:rsidR="001A0E07" w:rsidRPr="007F2C83" w:rsidRDefault="001A0E07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66452D85" w14:textId="6B5192D4" w:rsidR="001A0E07" w:rsidRPr="003F5364" w:rsidRDefault="001A0E07" w:rsidP="001A0E07">
            <w:pPr>
              <w:spacing w:before="240"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06F0255B" w14:textId="3E5DE108" w:rsidR="001A0E07" w:rsidRPr="001A0E07" w:rsidRDefault="001A0E07" w:rsidP="007A4B0A">
            <w:pPr>
              <w:spacing w:before="240" w:after="160"/>
              <w:rPr>
                <w:rFonts w:eastAsia="Calibri"/>
                <w:b/>
              </w:rPr>
            </w:pPr>
            <w:r w:rsidRPr="001A0E07">
              <w:rPr>
                <w:rFonts w:eastAsia="Calibri"/>
                <w:b/>
              </w:rPr>
              <w:t xml:space="preserve">Jakość oczyszczonych ścieków </w:t>
            </w:r>
            <w:r w:rsidRPr="001A0E07">
              <w:rPr>
                <w:rFonts w:eastAsia="Calibri"/>
                <w:b/>
              </w:rPr>
              <w:lastRenderedPageBreak/>
              <w:t>odprowadzanych do odbiornika</w:t>
            </w:r>
          </w:p>
        </w:tc>
        <w:tc>
          <w:tcPr>
            <w:tcW w:w="4252" w:type="dxa"/>
          </w:tcPr>
          <w:p w14:paraId="45D5C5F6" w14:textId="35776736" w:rsidR="001A0E07" w:rsidRPr="003F5364" w:rsidDel="00913DAC" w:rsidRDefault="00BE5796" w:rsidP="00BE5796">
            <w:pPr>
              <w:spacing w:before="240" w:after="240"/>
              <w:rPr>
                <w:rFonts w:eastAsia="Calibri"/>
              </w:rPr>
            </w:pPr>
            <w:r w:rsidRPr="00BE5796">
              <w:rPr>
                <w:rFonts w:eastAsia="Calibri"/>
              </w:rPr>
              <w:lastRenderedPageBreak/>
              <w:t xml:space="preserve">Zamawiający sprawdzi, czy Demonstrator Technologii zapewnia Jakość oczyszczonych ścieków odprowadzanych do odbiornika </w:t>
            </w:r>
            <w:r>
              <w:rPr>
                <w:rFonts w:eastAsia="Calibri"/>
              </w:rPr>
              <w:t>zgodnie z Wymaganiem Obligatoryjnym nr 1</w:t>
            </w:r>
            <w:r w:rsidRPr="00BE5796">
              <w:rPr>
                <w:rFonts w:eastAsia="Calibri"/>
              </w:rPr>
              <w:t xml:space="preserve">. w </w:t>
            </w:r>
            <w:r w:rsidRPr="00BE5796">
              <w:rPr>
                <w:rFonts w:eastAsia="Calibri"/>
              </w:rPr>
              <w:lastRenderedPageBreak/>
              <w:t>Załączniku nr 1</w:t>
            </w:r>
            <w:r>
              <w:rPr>
                <w:rFonts w:eastAsia="Calibri"/>
              </w:rPr>
              <w:t xml:space="preserve"> do Regulaminu oraz deklarowanym parametrem </w:t>
            </w:r>
            <w:r w:rsidR="003D4520">
              <w:rPr>
                <w:rFonts w:eastAsia="Calibri"/>
              </w:rPr>
              <w:t xml:space="preserve">Wymagania Konkursowego </w:t>
            </w:r>
            <w:r>
              <w:rPr>
                <w:rFonts w:eastAsia="Calibri"/>
              </w:rPr>
              <w:t xml:space="preserve">nr 5 w </w:t>
            </w:r>
            <w:r w:rsidRPr="00BE5796">
              <w:rPr>
                <w:rFonts w:eastAsia="Calibri"/>
              </w:rPr>
              <w:t xml:space="preserve">Załączniku nr </w:t>
            </w:r>
            <w:r>
              <w:rPr>
                <w:rFonts w:eastAsia="Calibri"/>
              </w:rPr>
              <w:t>3 do Regulaminu.</w:t>
            </w:r>
          </w:p>
        </w:tc>
        <w:tc>
          <w:tcPr>
            <w:tcW w:w="1843" w:type="dxa"/>
          </w:tcPr>
          <w:p w14:paraId="35184729" w14:textId="25E49EA2" w:rsidR="001A0E07" w:rsidRPr="00061D65" w:rsidRDefault="001A0E07" w:rsidP="001A0E07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lastRenderedPageBreak/>
              <w:t>Ocena na zasadzie „spełniono/nie spełniono”.</w:t>
            </w:r>
          </w:p>
        </w:tc>
      </w:tr>
      <w:tr w:rsidR="001A0E07" w:rsidRPr="003F5364" w14:paraId="2FA20002" w14:textId="77777777" w:rsidTr="007A4B0A">
        <w:tc>
          <w:tcPr>
            <w:tcW w:w="709" w:type="dxa"/>
            <w:shd w:val="clear" w:color="auto" w:fill="E2EFD9" w:themeFill="accent6" w:themeFillTint="33"/>
          </w:tcPr>
          <w:p w14:paraId="7A27A646" w14:textId="77777777" w:rsidR="001A0E07" w:rsidRPr="007F2C83" w:rsidRDefault="001A0E07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5E22BDD8" w14:textId="48537EB6" w:rsidR="001A0E07" w:rsidRDefault="001A0E07" w:rsidP="001A0E07">
            <w:pPr>
              <w:spacing w:before="240" w:after="160"/>
              <w:jc w:val="both"/>
              <w:rPr>
                <w:b/>
              </w:rPr>
            </w:pPr>
            <w:r w:rsidRPr="001A0E07">
              <w:rPr>
                <w:b/>
              </w:rPr>
              <w:t>Testy Demonstratora Technologii</w:t>
            </w:r>
          </w:p>
        </w:tc>
        <w:tc>
          <w:tcPr>
            <w:tcW w:w="2268" w:type="dxa"/>
          </w:tcPr>
          <w:p w14:paraId="75D9EF64" w14:textId="328EBA89" w:rsidR="001A0E07" w:rsidRPr="001A0E07" w:rsidRDefault="001A0E07" w:rsidP="007A4B0A">
            <w:pPr>
              <w:spacing w:before="240" w:after="160"/>
              <w:rPr>
                <w:rFonts w:eastAsia="Calibri"/>
                <w:b/>
              </w:rPr>
            </w:pPr>
            <w:r w:rsidRPr="001A0E07">
              <w:rPr>
                <w:rFonts w:eastAsia="Calibri"/>
                <w:b/>
              </w:rPr>
              <w:t>Jakość odzyskanej wody</w:t>
            </w:r>
          </w:p>
        </w:tc>
        <w:tc>
          <w:tcPr>
            <w:tcW w:w="4252" w:type="dxa"/>
          </w:tcPr>
          <w:p w14:paraId="44C1CD0F" w14:textId="40BF6599" w:rsidR="001A0E07" w:rsidRPr="003F5364" w:rsidDel="00913DAC" w:rsidRDefault="00BE5796" w:rsidP="00BE5796">
            <w:pPr>
              <w:spacing w:before="240" w:after="240"/>
              <w:rPr>
                <w:rFonts w:eastAsia="Calibri"/>
              </w:rPr>
            </w:pPr>
            <w:r w:rsidRPr="00BE5796">
              <w:rPr>
                <w:rFonts w:eastAsia="Calibri"/>
              </w:rPr>
              <w:t xml:space="preserve">Zamawiający sprawdzi, czy Demonstrator Technologii zapewnia Jakość odzyskanej wody </w:t>
            </w:r>
            <w:r>
              <w:rPr>
                <w:rFonts w:eastAsia="Calibri"/>
              </w:rPr>
              <w:t>zgodnie z Wymaganiem Obligatoryjnym nr 2</w:t>
            </w:r>
            <w:r w:rsidRPr="00BE5796">
              <w:rPr>
                <w:rFonts w:eastAsia="Calibri"/>
              </w:rPr>
              <w:t>. w Załączniku nr 1</w:t>
            </w:r>
            <w:r>
              <w:rPr>
                <w:rFonts w:eastAsia="Calibri"/>
              </w:rPr>
              <w:t xml:space="preserve"> do Regulaminu oraz deklarowanym parametrem </w:t>
            </w:r>
            <w:r w:rsidR="003D4520">
              <w:rPr>
                <w:rFonts w:eastAsia="Calibri"/>
              </w:rPr>
              <w:t xml:space="preserve">Wymagania Konkursowego </w:t>
            </w:r>
            <w:r>
              <w:rPr>
                <w:rFonts w:eastAsia="Calibri"/>
              </w:rPr>
              <w:t xml:space="preserve">nr 4 w </w:t>
            </w:r>
            <w:r w:rsidRPr="00BE5796">
              <w:rPr>
                <w:rFonts w:eastAsia="Calibri"/>
              </w:rPr>
              <w:t xml:space="preserve">Załączniku nr </w:t>
            </w:r>
            <w:r>
              <w:rPr>
                <w:rFonts w:eastAsia="Calibri"/>
              </w:rPr>
              <w:t>3 do Regulaminu.</w:t>
            </w:r>
          </w:p>
        </w:tc>
        <w:tc>
          <w:tcPr>
            <w:tcW w:w="1843" w:type="dxa"/>
          </w:tcPr>
          <w:p w14:paraId="59E48A7F" w14:textId="56AF1F4D" w:rsidR="001A0E07" w:rsidRPr="00061D65" w:rsidRDefault="001A0E07" w:rsidP="001A0E07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1A0E07" w:rsidRPr="003F5364" w14:paraId="76B04F75" w14:textId="77777777" w:rsidTr="007A4B0A">
        <w:tc>
          <w:tcPr>
            <w:tcW w:w="709" w:type="dxa"/>
            <w:shd w:val="clear" w:color="auto" w:fill="E2EFD9" w:themeFill="accent6" w:themeFillTint="33"/>
          </w:tcPr>
          <w:p w14:paraId="76E52446" w14:textId="77777777" w:rsidR="001A0E07" w:rsidRPr="007F2C83" w:rsidRDefault="001A0E07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4FAD7B27" w14:textId="34AF7507" w:rsidR="001A0E07" w:rsidRDefault="001A0E07" w:rsidP="001A0E07">
            <w:pPr>
              <w:spacing w:before="240" w:after="160"/>
              <w:jc w:val="both"/>
              <w:rPr>
                <w:b/>
              </w:rPr>
            </w:pPr>
            <w:r w:rsidRPr="001A0E07">
              <w:rPr>
                <w:b/>
              </w:rPr>
              <w:t>Testy Demonstratora Technologii</w:t>
            </w:r>
          </w:p>
        </w:tc>
        <w:tc>
          <w:tcPr>
            <w:tcW w:w="2268" w:type="dxa"/>
          </w:tcPr>
          <w:p w14:paraId="4D5A6C65" w14:textId="2896F050" w:rsidR="001A0E07" w:rsidRPr="001A0E07" w:rsidRDefault="001A0E07" w:rsidP="007A4B0A">
            <w:pPr>
              <w:spacing w:before="240" w:after="160"/>
              <w:rPr>
                <w:rFonts w:eastAsia="Calibri"/>
                <w:b/>
              </w:rPr>
            </w:pPr>
            <w:r w:rsidRPr="001A0E07">
              <w:rPr>
                <w:rFonts w:eastAsia="Calibri"/>
                <w:b/>
              </w:rPr>
              <w:t>Usuwanie mikrozanieczyszczeń z wody i osadów</w:t>
            </w:r>
          </w:p>
        </w:tc>
        <w:tc>
          <w:tcPr>
            <w:tcW w:w="4252" w:type="dxa"/>
          </w:tcPr>
          <w:p w14:paraId="20FD47BE" w14:textId="09A97667" w:rsidR="001A0E07" w:rsidRPr="003F5364" w:rsidDel="00913DAC" w:rsidRDefault="00BE5796" w:rsidP="00BE5796">
            <w:pPr>
              <w:spacing w:before="240" w:after="240"/>
              <w:rPr>
                <w:rFonts w:eastAsia="Calibri"/>
              </w:rPr>
            </w:pPr>
            <w:r w:rsidRPr="00BE5796">
              <w:rPr>
                <w:rFonts w:eastAsia="Calibri"/>
              </w:rPr>
              <w:t xml:space="preserve">Zamawiający sprawdzi, czy Demonstrator Technologii zapewnia Usuwanie mikrozanieczyszczeń z wody i osadów </w:t>
            </w:r>
            <w:r>
              <w:rPr>
                <w:rFonts w:eastAsia="Calibri"/>
              </w:rPr>
              <w:t>zgodnie z Wymaganiem Obligatoryjnym nr 3</w:t>
            </w:r>
            <w:r w:rsidRPr="00BE5796">
              <w:rPr>
                <w:rFonts w:eastAsia="Calibri"/>
              </w:rPr>
              <w:t xml:space="preserve"> w Załączniku nr 1</w:t>
            </w:r>
            <w:r>
              <w:rPr>
                <w:rFonts w:eastAsia="Calibri"/>
              </w:rPr>
              <w:t xml:space="preserve"> do Regulaminu oraz deklarowanym parametrem </w:t>
            </w:r>
            <w:r w:rsidR="003D4520">
              <w:rPr>
                <w:rFonts w:eastAsia="Calibri"/>
              </w:rPr>
              <w:t xml:space="preserve">Wymagania Konkursowego </w:t>
            </w:r>
            <w:r>
              <w:rPr>
                <w:rFonts w:eastAsia="Calibri"/>
              </w:rPr>
              <w:t xml:space="preserve">nr 5 w </w:t>
            </w:r>
            <w:r w:rsidRPr="00BE5796">
              <w:rPr>
                <w:rFonts w:eastAsia="Calibri"/>
              </w:rPr>
              <w:t xml:space="preserve">Załączniku nr </w:t>
            </w:r>
            <w:r>
              <w:rPr>
                <w:rFonts w:eastAsia="Calibri"/>
              </w:rPr>
              <w:t>3 do Regulaminu.</w:t>
            </w:r>
          </w:p>
        </w:tc>
        <w:tc>
          <w:tcPr>
            <w:tcW w:w="1843" w:type="dxa"/>
          </w:tcPr>
          <w:p w14:paraId="2FB610D4" w14:textId="58011A6F" w:rsidR="001A0E07" w:rsidRPr="00061D65" w:rsidRDefault="001A0E07" w:rsidP="001A0E07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1A0E07" w:rsidRPr="003F5364" w14:paraId="179F226A" w14:textId="77777777" w:rsidTr="007A4B0A">
        <w:tc>
          <w:tcPr>
            <w:tcW w:w="709" w:type="dxa"/>
            <w:shd w:val="clear" w:color="auto" w:fill="E2EFD9" w:themeFill="accent6" w:themeFillTint="33"/>
          </w:tcPr>
          <w:p w14:paraId="40F42F59" w14:textId="77777777" w:rsidR="001A0E07" w:rsidRPr="007F2C83" w:rsidRDefault="001A0E07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72C93C6D" w14:textId="324AA30E" w:rsidR="001A0E07" w:rsidRDefault="001A0E07" w:rsidP="001A0E07">
            <w:pPr>
              <w:spacing w:before="240" w:after="160"/>
              <w:jc w:val="both"/>
              <w:rPr>
                <w:b/>
              </w:rPr>
            </w:pPr>
            <w:r w:rsidRPr="001A0E07">
              <w:rPr>
                <w:b/>
              </w:rPr>
              <w:t>Testy Demonstratora Technologii</w:t>
            </w:r>
          </w:p>
        </w:tc>
        <w:tc>
          <w:tcPr>
            <w:tcW w:w="2268" w:type="dxa"/>
          </w:tcPr>
          <w:p w14:paraId="2D200C4C" w14:textId="6DFB9979" w:rsidR="001A0E07" w:rsidRPr="001A0E07" w:rsidRDefault="001A0E07" w:rsidP="007A4B0A">
            <w:pPr>
              <w:spacing w:before="240" w:after="160"/>
              <w:rPr>
                <w:rFonts w:eastAsia="Calibri"/>
                <w:b/>
              </w:rPr>
            </w:pPr>
            <w:r w:rsidRPr="001A0E07">
              <w:rPr>
                <w:rFonts w:eastAsia="Calibri"/>
                <w:b/>
              </w:rPr>
              <w:t>Jakość zagospodarowanych osadów</w:t>
            </w:r>
          </w:p>
        </w:tc>
        <w:tc>
          <w:tcPr>
            <w:tcW w:w="4252" w:type="dxa"/>
          </w:tcPr>
          <w:p w14:paraId="41848C43" w14:textId="452FFC66" w:rsidR="001A0E07" w:rsidRPr="003F5364" w:rsidDel="00913DAC" w:rsidRDefault="00BE5796" w:rsidP="00D47DE8">
            <w:pPr>
              <w:spacing w:before="240" w:after="240"/>
              <w:rPr>
                <w:rFonts w:eastAsia="Calibri"/>
              </w:rPr>
            </w:pPr>
            <w:r w:rsidRPr="00BE5796">
              <w:rPr>
                <w:rFonts w:eastAsia="Calibri"/>
              </w:rPr>
              <w:t xml:space="preserve">Zamawiający sprawdzi, czy Demonstrator Technologii zapewnia </w:t>
            </w:r>
            <w:r w:rsidR="00D47DE8" w:rsidRPr="00D47DE8">
              <w:rPr>
                <w:rFonts w:eastAsia="Calibri"/>
              </w:rPr>
              <w:t xml:space="preserve">Jakość zagospodarowanych osadów </w:t>
            </w:r>
            <w:r w:rsidRPr="00BE5796">
              <w:rPr>
                <w:rFonts w:eastAsia="Calibri"/>
              </w:rPr>
              <w:t xml:space="preserve">zgodnie z Wymaganiem Obligatoryjnym nr </w:t>
            </w:r>
            <w:r w:rsidR="00D47DE8">
              <w:rPr>
                <w:rFonts w:eastAsia="Calibri"/>
              </w:rPr>
              <w:t>4</w:t>
            </w:r>
            <w:r w:rsidRPr="00BE5796">
              <w:rPr>
                <w:rFonts w:eastAsia="Calibri"/>
              </w:rPr>
              <w:t xml:space="preserve"> w Załączniku nr 1 do Regulaminu</w:t>
            </w:r>
            <w:r w:rsidR="00D47DE8">
              <w:rPr>
                <w:rFonts w:eastAsia="Calibri"/>
              </w:rPr>
              <w:t xml:space="preserve"> oraz</w:t>
            </w:r>
            <w:r w:rsidR="00F54388">
              <w:rPr>
                <w:rFonts w:eastAsia="Calibri"/>
              </w:rPr>
              <w:t xml:space="preserve"> </w:t>
            </w:r>
            <w:r w:rsidR="00F54388" w:rsidRPr="00F54388">
              <w:rPr>
                <w:rFonts w:eastAsia="Calibri"/>
              </w:rPr>
              <w:t xml:space="preserve">deklarowanym parametrem </w:t>
            </w:r>
            <w:r w:rsidR="003D4520">
              <w:rPr>
                <w:rFonts w:eastAsia="Calibri"/>
              </w:rPr>
              <w:t xml:space="preserve">Wymagania Konkursowego </w:t>
            </w:r>
            <w:r w:rsidR="00F54388">
              <w:rPr>
                <w:rFonts w:eastAsia="Calibri"/>
              </w:rPr>
              <w:t>nr 2</w:t>
            </w:r>
            <w:r w:rsidR="00F54388" w:rsidRPr="00F54388">
              <w:rPr>
                <w:rFonts w:eastAsia="Calibri"/>
              </w:rPr>
              <w:t xml:space="preserve"> w Załączniku nr 3 do Regulaminu.</w:t>
            </w:r>
          </w:p>
        </w:tc>
        <w:tc>
          <w:tcPr>
            <w:tcW w:w="1843" w:type="dxa"/>
          </w:tcPr>
          <w:p w14:paraId="1505B937" w14:textId="23D63318" w:rsidR="001A0E07" w:rsidRPr="00061D65" w:rsidRDefault="001A0E07" w:rsidP="001A0E07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1A0E07" w:rsidRPr="003F5364" w14:paraId="0F8BE1FD" w14:textId="77777777" w:rsidTr="007A4B0A">
        <w:tc>
          <w:tcPr>
            <w:tcW w:w="709" w:type="dxa"/>
            <w:shd w:val="clear" w:color="auto" w:fill="E2EFD9" w:themeFill="accent6" w:themeFillTint="33"/>
          </w:tcPr>
          <w:p w14:paraId="61BA2810" w14:textId="77777777" w:rsidR="001A0E07" w:rsidRPr="007F2C83" w:rsidRDefault="001A0E07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3D9FE2DA" w14:textId="1B175A4A" w:rsidR="001A0E07" w:rsidRDefault="001A0E07" w:rsidP="001A0E07">
            <w:pPr>
              <w:spacing w:before="240" w:after="160"/>
              <w:jc w:val="both"/>
              <w:rPr>
                <w:b/>
              </w:rPr>
            </w:pPr>
            <w:r w:rsidRPr="001A0E07">
              <w:rPr>
                <w:b/>
              </w:rPr>
              <w:t>Testy Demonstratora Technologii</w:t>
            </w:r>
          </w:p>
        </w:tc>
        <w:tc>
          <w:tcPr>
            <w:tcW w:w="2268" w:type="dxa"/>
          </w:tcPr>
          <w:p w14:paraId="39CE9465" w14:textId="683BBB34" w:rsidR="001A0E07" w:rsidRPr="001A0E07" w:rsidRDefault="001A0E07" w:rsidP="007A4B0A">
            <w:pPr>
              <w:spacing w:before="240" w:after="160"/>
              <w:rPr>
                <w:rFonts w:eastAsia="Calibri"/>
                <w:b/>
              </w:rPr>
            </w:pPr>
            <w:r w:rsidRPr="001A0E07">
              <w:rPr>
                <w:rFonts w:eastAsia="Calibri"/>
                <w:b/>
              </w:rPr>
              <w:t>Odzysk substancji biogennych</w:t>
            </w:r>
          </w:p>
        </w:tc>
        <w:tc>
          <w:tcPr>
            <w:tcW w:w="4252" w:type="dxa"/>
          </w:tcPr>
          <w:p w14:paraId="451FC04E" w14:textId="5CF2AA9F" w:rsidR="001A0E07" w:rsidRPr="003F5364" w:rsidDel="00913DAC" w:rsidRDefault="00D47DE8" w:rsidP="00D47DE8">
            <w:pPr>
              <w:spacing w:before="240" w:after="240"/>
              <w:rPr>
                <w:rFonts w:eastAsia="Calibri"/>
              </w:rPr>
            </w:pPr>
            <w:r w:rsidRPr="00D47DE8">
              <w:rPr>
                <w:rFonts w:eastAsia="Calibri"/>
              </w:rPr>
              <w:t xml:space="preserve">Zamawiający sprawdzi, czy Demonstrator Technologii zapewnia Odzysk substancji biogennych zgodnie z Wymaganiem Obligatoryjnym nr </w:t>
            </w:r>
            <w:r>
              <w:rPr>
                <w:rFonts w:eastAsia="Calibri"/>
              </w:rPr>
              <w:t>5</w:t>
            </w:r>
            <w:r w:rsidRPr="00D47DE8">
              <w:rPr>
                <w:rFonts w:eastAsia="Calibri"/>
              </w:rPr>
              <w:t xml:space="preserve"> w Załączniku nr 1 do Regulaminu oraz deklarowanym parametrem </w:t>
            </w:r>
            <w:r w:rsidR="003D4520">
              <w:rPr>
                <w:rFonts w:eastAsia="Calibri"/>
              </w:rPr>
              <w:t xml:space="preserve">Wymagania Konkursowego </w:t>
            </w:r>
            <w:r w:rsidRPr="00D47DE8">
              <w:rPr>
                <w:rFonts w:eastAsia="Calibri"/>
              </w:rPr>
              <w:t xml:space="preserve">nr </w:t>
            </w:r>
            <w:r>
              <w:rPr>
                <w:rFonts w:eastAsia="Calibri"/>
              </w:rPr>
              <w:t>3</w:t>
            </w:r>
            <w:r w:rsidRPr="00D47DE8">
              <w:rPr>
                <w:rFonts w:eastAsia="Calibri"/>
              </w:rPr>
              <w:t xml:space="preserve"> w Załączniku nr 3 do Regulaminu.</w:t>
            </w:r>
          </w:p>
        </w:tc>
        <w:tc>
          <w:tcPr>
            <w:tcW w:w="1843" w:type="dxa"/>
          </w:tcPr>
          <w:p w14:paraId="6E215377" w14:textId="701C8804" w:rsidR="001A0E07" w:rsidRPr="00061D65" w:rsidRDefault="001A0E07" w:rsidP="001A0E07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1A0E07" w:rsidRPr="003F5364" w14:paraId="72D67875" w14:textId="77777777" w:rsidTr="007A4B0A">
        <w:tc>
          <w:tcPr>
            <w:tcW w:w="709" w:type="dxa"/>
            <w:shd w:val="clear" w:color="auto" w:fill="E2EFD9" w:themeFill="accent6" w:themeFillTint="33"/>
          </w:tcPr>
          <w:p w14:paraId="57C5052B" w14:textId="77777777" w:rsidR="001A0E07" w:rsidRPr="007F2C83" w:rsidRDefault="001A0E07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3C6434BD" w14:textId="7799F617" w:rsidR="001A0E07" w:rsidRDefault="001A0E07" w:rsidP="001A0E07">
            <w:pPr>
              <w:spacing w:before="240" w:after="160"/>
              <w:jc w:val="both"/>
              <w:rPr>
                <w:b/>
              </w:rPr>
            </w:pPr>
            <w:r w:rsidRPr="001A0E07">
              <w:rPr>
                <w:b/>
              </w:rPr>
              <w:t>Testy Demonstratora Technologii</w:t>
            </w:r>
          </w:p>
        </w:tc>
        <w:tc>
          <w:tcPr>
            <w:tcW w:w="2268" w:type="dxa"/>
          </w:tcPr>
          <w:p w14:paraId="6B4802A3" w14:textId="44118D37" w:rsidR="001A0E07" w:rsidRPr="001A0E07" w:rsidRDefault="001A0E07" w:rsidP="007A4B0A">
            <w:pPr>
              <w:spacing w:before="240" w:after="160"/>
              <w:rPr>
                <w:rFonts w:eastAsia="Calibri"/>
                <w:b/>
              </w:rPr>
            </w:pPr>
            <w:r w:rsidRPr="001A0E07">
              <w:rPr>
                <w:rFonts w:eastAsia="Calibri"/>
                <w:b/>
              </w:rPr>
              <w:t>Zagospodarowanie osadów ściekowych</w:t>
            </w:r>
          </w:p>
        </w:tc>
        <w:tc>
          <w:tcPr>
            <w:tcW w:w="4252" w:type="dxa"/>
          </w:tcPr>
          <w:p w14:paraId="449A0819" w14:textId="6488803C" w:rsidR="001A0E07" w:rsidRPr="003F5364" w:rsidDel="00913DAC" w:rsidRDefault="00D47DE8" w:rsidP="00D47DE8">
            <w:pPr>
              <w:spacing w:before="240" w:after="240"/>
              <w:rPr>
                <w:rFonts w:eastAsia="Calibri"/>
              </w:rPr>
            </w:pPr>
            <w:r w:rsidRPr="00D47DE8">
              <w:rPr>
                <w:rFonts w:eastAsia="Calibri"/>
              </w:rPr>
              <w:t xml:space="preserve">Zamawiający sprawdzi, czy Demonstrator Technologii zapewnia Zagospodarowanie osadów ściekowych zgodnie z Wymaganiem Obligatoryjnym nr </w:t>
            </w:r>
            <w:r>
              <w:rPr>
                <w:rFonts w:eastAsia="Calibri"/>
              </w:rPr>
              <w:t>9</w:t>
            </w:r>
            <w:r w:rsidRPr="00D47DE8">
              <w:rPr>
                <w:rFonts w:eastAsia="Calibri"/>
              </w:rPr>
              <w:t xml:space="preserve"> w Załączniku nr 1 do Regulaminu oraz deklarowanym parametrem </w:t>
            </w:r>
            <w:r w:rsidR="003D4520">
              <w:rPr>
                <w:rFonts w:eastAsia="Calibri"/>
              </w:rPr>
              <w:t xml:space="preserve">Wymagania Konkursowego </w:t>
            </w:r>
            <w:r w:rsidRPr="00D47DE8">
              <w:rPr>
                <w:rFonts w:eastAsia="Calibri"/>
              </w:rPr>
              <w:t>nr 2 w Załączniku nr 3 do Regulaminu.</w:t>
            </w:r>
          </w:p>
        </w:tc>
        <w:tc>
          <w:tcPr>
            <w:tcW w:w="1843" w:type="dxa"/>
          </w:tcPr>
          <w:p w14:paraId="64357BAD" w14:textId="0759DA27" w:rsidR="001A0E07" w:rsidRPr="00061D65" w:rsidRDefault="001A0E07" w:rsidP="001A0E07">
            <w:pPr>
              <w:spacing w:before="240"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65B10" w:rsidRPr="003F5364" w14:paraId="45E44B44" w14:textId="77777777" w:rsidTr="007A4B0A">
        <w:tc>
          <w:tcPr>
            <w:tcW w:w="709" w:type="dxa"/>
            <w:shd w:val="clear" w:color="auto" w:fill="E2EFD9" w:themeFill="accent6" w:themeFillTint="33"/>
          </w:tcPr>
          <w:p w14:paraId="1C239ED2" w14:textId="77777777" w:rsidR="00A65B10" w:rsidRPr="007F2C83" w:rsidRDefault="00A65B10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1D909CC8" w14:textId="2AAF3F4A" w:rsidR="00A65B10" w:rsidRPr="003F5364" w:rsidRDefault="00A65B10" w:rsidP="004C57F2">
            <w:pPr>
              <w:spacing w:before="240"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  <w:r>
              <w:rPr>
                <w:b/>
              </w:rPr>
              <w:t xml:space="preserve">/ 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4FDB6ADD" w14:textId="2044E0A8" w:rsidR="00A65B10" w:rsidRPr="003F5364" w:rsidRDefault="00A65B10" w:rsidP="007A4B0A">
            <w:pPr>
              <w:spacing w:before="240" w:after="160"/>
              <w:rPr>
                <w:rFonts w:eastAsia="Calibri"/>
              </w:rPr>
            </w:pPr>
            <w:r w:rsidRPr="00751E9C">
              <w:rPr>
                <w:rFonts w:eastAsia="Calibri"/>
                <w:b/>
              </w:rPr>
              <w:t>Weryfikacja</w:t>
            </w:r>
            <w:r>
              <w:rPr>
                <w:b/>
              </w:rPr>
              <w:t xml:space="preserve"> Wymagań Opcjonalnych</w:t>
            </w:r>
          </w:p>
        </w:tc>
        <w:tc>
          <w:tcPr>
            <w:tcW w:w="4252" w:type="dxa"/>
          </w:tcPr>
          <w:p w14:paraId="43C7EA2E" w14:textId="09EE0068" w:rsidR="00A65B10" w:rsidRPr="003F5364" w:rsidDel="00913DAC" w:rsidRDefault="004C57F2" w:rsidP="00F50B24">
            <w:pPr>
              <w:spacing w:before="240" w:after="240"/>
              <w:rPr>
                <w:rFonts w:eastAsia="Calibri"/>
              </w:rPr>
            </w:pPr>
            <w:r w:rsidRPr="004C57F2">
              <w:rPr>
                <w:rFonts w:eastAsia="Calibri"/>
              </w:rPr>
              <w:t xml:space="preserve">W przypadku, jeśli Wykonawca deklarował spełnienie Wymagań Opcjonalnych, Zamawiający dokona weryfikacji ich uwzględnienia w Demonstratorze Technologii oraz spełnienia </w:t>
            </w:r>
            <w:r w:rsidRPr="004C57F2">
              <w:rPr>
                <w:rFonts w:eastAsia="Calibri"/>
              </w:rPr>
              <w:lastRenderedPageBreak/>
              <w:t xml:space="preserve">wymagań zgodnie z Tabelą </w:t>
            </w:r>
            <w:r>
              <w:rPr>
                <w:rFonts w:eastAsia="Calibri"/>
              </w:rPr>
              <w:t>2 w Załączniku nr 1 do Regulaminu (z wyłączeniem punkt1 ).</w:t>
            </w:r>
          </w:p>
        </w:tc>
        <w:tc>
          <w:tcPr>
            <w:tcW w:w="1843" w:type="dxa"/>
          </w:tcPr>
          <w:p w14:paraId="676FC4F8" w14:textId="40C51A7B" w:rsidR="00A65B10" w:rsidRPr="003F5364" w:rsidRDefault="00A65B10" w:rsidP="004C57F2">
            <w:pPr>
              <w:spacing w:before="240"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lastRenderedPageBreak/>
              <w:t>Ocena na zasadzie „spełniono/nie spełniono”.</w:t>
            </w:r>
          </w:p>
        </w:tc>
      </w:tr>
      <w:tr w:rsidR="00A65B10" w:rsidRPr="003F5364" w14:paraId="7AA3566F" w14:textId="77777777" w:rsidTr="007A4B0A">
        <w:tc>
          <w:tcPr>
            <w:tcW w:w="709" w:type="dxa"/>
            <w:shd w:val="clear" w:color="auto" w:fill="E2EFD9" w:themeFill="accent6" w:themeFillTint="33"/>
          </w:tcPr>
          <w:p w14:paraId="62283C21" w14:textId="77777777" w:rsidR="00A65B10" w:rsidRPr="007F2C83" w:rsidRDefault="00A65B10" w:rsidP="009A66E1">
            <w:pPr>
              <w:pStyle w:val="Akapitzlist"/>
              <w:numPr>
                <w:ilvl w:val="0"/>
                <w:numId w:val="30"/>
              </w:numPr>
              <w:spacing w:before="240" w:after="160" w:line="360" w:lineRule="auto"/>
              <w:ind w:left="458" w:hanging="283"/>
              <w:jc w:val="both"/>
            </w:pPr>
          </w:p>
        </w:tc>
        <w:tc>
          <w:tcPr>
            <w:tcW w:w="1702" w:type="dxa"/>
          </w:tcPr>
          <w:p w14:paraId="3C97A251" w14:textId="77777777" w:rsidR="00A65B10" w:rsidRPr="003F5364" w:rsidRDefault="00A65B10" w:rsidP="004C57F2">
            <w:pPr>
              <w:spacing w:before="240"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03ADF96" w14:textId="76E1106F" w:rsidR="00A65B10" w:rsidRPr="003F5364" w:rsidRDefault="004C57F2" w:rsidP="007A4B0A">
            <w:pPr>
              <w:spacing w:before="240" w:after="160"/>
              <w:rPr>
                <w:rFonts w:eastAsia="Calibri"/>
              </w:rPr>
            </w:pPr>
            <w:r>
              <w:rPr>
                <w:b/>
              </w:rPr>
              <w:t>Gwarancja</w:t>
            </w:r>
          </w:p>
        </w:tc>
        <w:tc>
          <w:tcPr>
            <w:tcW w:w="4252" w:type="dxa"/>
          </w:tcPr>
          <w:p w14:paraId="0DA02F06" w14:textId="4E615BFA" w:rsidR="00A65B10" w:rsidRPr="003F5364" w:rsidRDefault="00A549F6" w:rsidP="00986224">
            <w:pPr>
              <w:spacing w:before="240" w:after="240"/>
              <w:rPr>
                <w:rFonts w:eastAsia="Calibri"/>
              </w:rPr>
            </w:pPr>
            <w:r w:rsidRPr="00A549F6">
              <w:rPr>
                <w:rFonts w:eastAsia="Calibri"/>
              </w:rPr>
              <w:t xml:space="preserve">Zamawiający dokona weryfikacji, czy Wykonawca udzielił </w:t>
            </w:r>
            <w:r>
              <w:rPr>
                <w:rFonts w:eastAsia="Calibri"/>
              </w:rPr>
              <w:t>Użytkownikowi Serwisu</w:t>
            </w:r>
            <w:r w:rsidRPr="00A549F6">
              <w:rPr>
                <w:rFonts w:eastAsia="Calibri"/>
              </w:rPr>
              <w:t xml:space="preserve"> gwaranc</w:t>
            </w:r>
            <w:r>
              <w:rPr>
                <w:rFonts w:eastAsia="Calibri"/>
              </w:rPr>
              <w:t>yjnego</w:t>
            </w:r>
            <w:r w:rsidRPr="00A549F6">
              <w:rPr>
                <w:rFonts w:eastAsia="Calibri"/>
              </w:rPr>
              <w:t xml:space="preserve"> na Demonstrator Technologii zgodnie z wymaganiem nr</w:t>
            </w:r>
            <w:r>
              <w:rPr>
                <w:rFonts w:eastAsia="Calibri"/>
              </w:rPr>
              <w:t xml:space="preserve"> 21</w:t>
            </w:r>
            <w:r w:rsidRPr="00A549F6">
              <w:rPr>
                <w:rFonts w:eastAsia="Calibri"/>
              </w:rPr>
              <w:t xml:space="preserve"> z Załącznika nr 1</w:t>
            </w:r>
            <w:r w:rsidR="00986224">
              <w:rPr>
                <w:rFonts w:eastAsia="Calibri"/>
              </w:rPr>
              <w:t xml:space="preserve"> do Regulaminu oraz na podstawie dokumentu opisanego w Wyniku Prac Etapu II </w:t>
            </w:r>
            <w:r w:rsidRPr="00A549F6">
              <w:rPr>
                <w:rFonts w:eastAsia="Calibri"/>
              </w:rPr>
              <w:t xml:space="preserve"> </w:t>
            </w:r>
            <w:r w:rsidR="00986224">
              <w:rPr>
                <w:rFonts w:eastAsia="Calibri"/>
              </w:rPr>
              <w:t>w Tabeli 3 (Punkt</w:t>
            </w:r>
            <w:r w:rsidR="004C57F2">
              <w:rPr>
                <w:rFonts w:eastAsia="Calibri"/>
              </w:rPr>
              <w:t xml:space="preserve"> 6</w:t>
            </w:r>
            <w:r w:rsidR="00986224">
              <w:rPr>
                <w:rFonts w:eastAsia="Calibri"/>
              </w:rPr>
              <w:t>)</w:t>
            </w:r>
            <w:r w:rsidR="004C57F2">
              <w:rPr>
                <w:rFonts w:eastAsia="Calibri"/>
              </w:rPr>
              <w:t xml:space="preserve"> w Załączniku nr 4 Do Regulaminu.</w:t>
            </w:r>
          </w:p>
        </w:tc>
        <w:tc>
          <w:tcPr>
            <w:tcW w:w="1843" w:type="dxa"/>
          </w:tcPr>
          <w:p w14:paraId="5538AF21" w14:textId="5EFEF9E7" w:rsidR="00A65B10" w:rsidRPr="003F5364" w:rsidRDefault="00A65B10" w:rsidP="004C57F2">
            <w:pPr>
              <w:spacing w:before="240"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</w:tbl>
    <w:p w14:paraId="00012546" w14:textId="02C2D3E6" w:rsidR="00887FF5" w:rsidRPr="007574BA" w:rsidRDefault="00887FF5" w:rsidP="00887FF5">
      <w:pPr>
        <w:keepNext/>
        <w:keepLines/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</w:p>
    <w:sectPr w:rsidR="00887FF5" w:rsidRPr="007574BA" w:rsidSect="009F47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BD7FC" w16cex:dateUtc="2020-12-22T01:27:00Z"/>
  <w16cex:commentExtensible w16cex:durableId="238BD988" w16cex:dateUtc="2020-12-22T01:33:00Z"/>
  <w16cex:commentExtensible w16cex:durableId="238BDA9D" w16cex:dateUtc="2020-12-22T01:38:00Z"/>
  <w16cex:commentExtensible w16cex:durableId="238BDC18" w16cex:dateUtc="2020-12-22T01:44:00Z"/>
  <w16cex:commentExtensible w16cex:durableId="238BDCAB" w16cex:dateUtc="2020-12-22T01:44:00Z"/>
  <w16cex:commentExtensible w16cex:durableId="2E8F33A2" w16cex:dateUtc="2020-12-21T00:59:00Z"/>
  <w16cex:commentExtensible w16cex:durableId="238BDCB7" w16cex:dateUtc="2020-12-22T01:47:00Z"/>
  <w16cex:commentExtensible w16cex:durableId="238BC398" w16cex:dateUtc="2020-12-22T00:00:00Z"/>
  <w16cex:commentExtensible w16cex:durableId="238BDD09" w16cex:dateUtc="2020-12-22T01:48:00Z"/>
  <w16cex:commentExtensible w16cex:durableId="238BDD19" w16cex:dateUtc="2020-12-22T01:48:00Z"/>
  <w16cex:commentExtensible w16cex:durableId="238BDD44" w16cex:dateUtc="2020-12-22T01:49:00Z"/>
  <w16cex:commentExtensible w16cex:durableId="238BDD5D" w16cex:dateUtc="2020-12-22T01:50:00Z"/>
  <w16cex:commentExtensible w16cex:durableId="238BDD7F" w16cex:dateUtc="2020-12-22T01:50:00Z"/>
  <w16cex:commentExtensible w16cex:durableId="238BDDAC" w16cex:dateUtc="2020-12-22T01:51:00Z"/>
  <w16cex:commentExtensible w16cex:durableId="238BE14E" w16cex:dateUtc="2020-12-22T02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33DA1A6" w16cid:durableId="238BD7FC"/>
  <w16cid:commentId w16cid:paraId="1C834A09" w16cid:durableId="238BD988"/>
  <w16cid:commentId w16cid:paraId="7A5BED71" w16cid:durableId="238BDA9D"/>
  <w16cid:commentId w16cid:paraId="20828AA6" w16cid:durableId="238BDC18"/>
  <w16cid:commentId w16cid:paraId="7B475835" w16cid:durableId="238BDCAB"/>
  <w16cid:commentId w16cid:paraId="6756BDDE" w16cid:durableId="2E8F33A2"/>
  <w16cid:commentId w16cid:paraId="3BDDACA4" w16cid:durableId="238BDCB7"/>
  <w16cid:commentId w16cid:paraId="6A2B749C" w16cid:durableId="65E8DE65"/>
  <w16cid:commentId w16cid:paraId="17C351BB" w16cid:durableId="238BC398"/>
  <w16cid:commentId w16cid:paraId="70AF932B" w16cid:durableId="2335DD92"/>
  <w16cid:commentId w16cid:paraId="5950DAF5" w16cid:durableId="238BDD09"/>
  <w16cid:commentId w16cid:paraId="0488BFD6" w16cid:durableId="238BDD19"/>
  <w16cid:commentId w16cid:paraId="70B1C981" w16cid:durableId="238BDD44"/>
  <w16cid:commentId w16cid:paraId="6F83B2CD" w16cid:durableId="238BDD5D"/>
  <w16cid:commentId w16cid:paraId="20644DAA" w16cid:durableId="238BDD7F"/>
  <w16cid:commentId w16cid:paraId="65063C10" w16cid:durableId="238BDDAC"/>
  <w16cid:commentId w16cid:paraId="74449D2C" w16cid:durableId="334FF621"/>
  <w16cid:commentId w16cid:paraId="2A3B430A" w16cid:durableId="510ED9AE"/>
  <w16cid:commentId w16cid:paraId="186EB39F" w16cid:durableId="238BE14E"/>
  <w16cid:commentId w16cid:paraId="6FD9B5DA" w16cid:durableId="2785089B"/>
  <w16cid:commentId w16cid:paraId="5BBC1F1E" w16cid:durableId="0411A4C3"/>
  <w16cid:commentId w16cid:paraId="2720B461" w16cid:durableId="0B0C1E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4CCA8" w14:textId="77777777" w:rsidR="002543DF" w:rsidRDefault="002543DF" w:rsidP="004F7003">
      <w:r>
        <w:separator/>
      </w:r>
    </w:p>
  </w:endnote>
  <w:endnote w:type="continuationSeparator" w:id="0">
    <w:p w14:paraId="00B5FD57" w14:textId="77777777" w:rsidR="002543DF" w:rsidRDefault="002543DF" w:rsidP="004F7003">
      <w:r>
        <w:continuationSeparator/>
      </w:r>
    </w:p>
  </w:endnote>
  <w:endnote w:type="continuationNotice" w:id="1">
    <w:p w14:paraId="72C84970" w14:textId="77777777" w:rsidR="002543DF" w:rsidRDefault="002543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DDBAF" w14:textId="77777777" w:rsidR="002B0396" w:rsidRDefault="002B03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03B7712B" w:rsidR="001577B8" w:rsidRPr="00B64DBA" w:rsidRDefault="001577B8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2B0396">
      <w:rPr>
        <w:rFonts w:ascii="Calibri Light" w:hAnsi="Calibri Light" w:cs="Calibri Light"/>
        <w:b/>
        <w:bCs/>
        <w:noProof/>
        <w:sz w:val="20"/>
        <w:szCs w:val="20"/>
      </w:rPr>
      <w:t>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2B0396">
      <w:rPr>
        <w:rFonts w:ascii="Calibri Light" w:hAnsi="Calibri Light" w:cs="Calibri Light"/>
        <w:b/>
        <w:bCs/>
        <w:noProof/>
        <w:sz w:val="20"/>
        <w:szCs w:val="20"/>
      </w:rPr>
      <w:t>33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1577B8" w:rsidRDefault="001577B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C4392" w14:textId="77777777" w:rsidR="002B0396" w:rsidRDefault="002B03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0C017" w14:textId="77777777" w:rsidR="002543DF" w:rsidRDefault="002543DF" w:rsidP="004F7003">
      <w:r>
        <w:separator/>
      </w:r>
    </w:p>
  </w:footnote>
  <w:footnote w:type="continuationSeparator" w:id="0">
    <w:p w14:paraId="00830D27" w14:textId="77777777" w:rsidR="002543DF" w:rsidRDefault="002543DF" w:rsidP="004F7003">
      <w:r>
        <w:continuationSeparator/>
      </w:r>
    </w:p>
  </w:footnote>
  <w:footnote w:type="continuationNotice" w:id="1">
    <w:p w14:paraId="09A97AA6" w14:textId="77777777" w:rsidR="002543DF" w:rsidRDefault="002543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D74AD" w14:textId="77777777" w:rsidR="002B0396" w:rsidRDefault="002B03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D0A4D" w14:textId="77777777" w:rsidR="002B0396" w:rsidRDefault="002B03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9F4783" w:rsidRPr="00E00E64" w14:paraId="0C5BAB2F" w14:textId="77777777" w:rsidTr="00152875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9F4783" w:rsidRPr="000770A6" w14:paraId="02E0D9BB" w14:textId="77777777" w:rsidTr="00152875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A6175E" w14:textId="77777777" w:rsidR="009F4783" w:rsidRDefault="009F4783" w:rsidP="009F4783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26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DB7A0B" w14:textId="77777777" w:rsidR="009F4783" w:rsidRDefault="009F4783" w:rsidP="009F4783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E5CC70" w14:textId="77777777" w:rsidR="009F4783" w:rsidRDefault="009F4783" w:rsidP="009F4783">
                <w:pPr>
                  <w:jc w:val="center"/>
                </w:pPr>
              </w:p>
            </w:tc>
          </w:tr>
        </w:tbl>
        <w:p w14:paraId="070D83C6" w14:textId="77777777" w:rsidR="009F4783" w:rsidRDefault="009F4783" w:rsidP="009F4783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33C2E635" wp14:editId="57063CF5">
                <wp:extent cx="5490208" cy="327456"/>
                <wp:effectExtent l="0" t="0" r="0" b="0"/>
                <wp:docPr id="9" name="Obraz 9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C84F62F" w14:textId="77777777" w:rsidR="009F4783" w:rsidRDefault="009F4783" w:rsidP="009F4783">
          <w:pPr>
            <w:pStyle w:val="Nagwek"/>
            <w:rPr>
              <w:i/>
              <w:sz w:val="15"/>
              <w:szCs w:val="15"/>
            </w:rPr>
          </w:pPr>
        </w:p>
        <w:p w14:paraId="03E53CD7" w14:textId="77777777" w:rsidR="009F4783" w:rsidRPr="00B76E98" w:rsidRDefault="009F4783" w:rsidP="009F4783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26"/>
        </w:p>
      </w:tc>
    </w:tr>
  </w:tbl>
  <w:p w14:paraId="33BE7517" w14:textId="77777777" w:rsidR="009F4783" w:rsidRDefault="009F47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696E"/>
    <w:multiLevelType w:val="hybridMultilevel"/>
    <w:tmpl w:val="E382B6E0"/>
    <w:lvl w:ilvl="0" w:tplc="5EDEDA04">
      <w:start w:val="1"/>
      <w:numFmt w:val="lowerLetter"/>
      <w:lvlText w:val="%1)"/>
      <w:lvlJc w:val="left"/>
      <w:pPr>
        <w:ind w:left="720" w:hanging="360"/>
      </w:pPr>
    </w:lvl>
    <w:lvl w:ilvl="1" w:tplc="66008BA4">
      <w:start w:val="1"/>
      <w:numFmt w:val="lowerLetter"/>
      <w:lvlText w:val="%2."/>
      <w:lvlJc w:val="left"/>
      <w:pPr>
        <w:ind w:left="1440" w:hanging="360"/>
      </w:pPr>
    </w:lvl>
    <w:lvl w:ilvl="2" w:tplc="9F8431D8">
      <w:start w:val="1"/>
      <w:numFmt w:val="lowerRoman"/>
      <w:lvlText w:val="%3."/>
      <w:lvlJc w:val="right"/>
      <w:pPr>
        <w:ind w:left="2160" w:hanging="180"/>
      </w:pPr>
    </w:lvl>
    <w:lvl w:ilvl="3" w:tplc="AF40BA2E">
      <w:start w:val="1"/>
      <w:numFmt w:val="decimal"/>
      <w:lvlText w:val="%4."/>
      <w:lvlJc w:val="left"/>
      <w:pPr>
        <w:ind w:left="2880" w:hanging="360"/>
      </w:pPr>
    </w:lvl>
    <w:lvl w:ilvl="4" w:tplc="04B4C186">
      <w:start w:val="1"/>
      <w:numFmt w:val="lowerLetter"/>
      <w:lvlText w:val="%5."/>
      <w:lvlJc w:val="left"/>
      <w:pPr>
        <w:ind w:left="3600" w:hanging="360"/>
      </w:pPr>
    </w:lvl>
    <w:lvl w:ilvl="5" w:tplc="D07CD0A2">
      <w:start w:val="1"/>
      <w:numFmt w:val="lowerRoman"/>
      <w:lvlText w:val="%6."/>
      <w:lvlJc w:val="right"/>
      <w:pPr>
        <w:ind w:left="4320" w:hanging="180"/>
      </w:pPr>
    </w:lvl>
    <w:lvl w:ilvl="6" w:tplc="51A81714">
      <w:start w:val="1"/>
      <w:numFmt w:val="decimal"/>
      <w:lvlText w:val="%7."/>
      <w:lvlJc w:val="left"/>
      <w:pPr>
        <w:ind w:left="5040" w:hanging="360"/>
      </w:pPr>
    </w:lvl>
    <w:lvl w:ilvl="7" w:tplc="991E85A4">
      <w:start w:val="1"/>
      <w:numFmt w:val="lowerLetter"/>
      <w:lvlText w:val="%8."/>
      <w:lvlJc w:val="left"/>
      <w:pPr>
        <w:ind w:left="5760" w:hanging="360"/>
      </w:pPr>
    </w:lvl>
    <w:lvl w:ilvl="8" w:tplc="8692037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57F58"/>
    <w:multiLevelType w:val="hybridMultilevel"/>
    <w:tmpl w:val="2BFA5B9E"/>
    <w:lvl w:ilvl="0" w:tplc="29D2B75A">
      <w:start w:val="1"/>
      <w:numFmt w:val="lowerLetter"/>
      <w:lvlText w:val="%1)"/>
      <w:lvlJc w:val="left"/>
      <w:pPr>
        <w:ind w:left="720" w:hanging="360"/>
      </w:pPr>
    </w:lvl>
    <w:lvl w:ilvl="1" w:tplc="69B6E500">
      <w:start w:val="1"/>
      <w:numFmt w:val="lowerLetter"/>
      <w:lvlText w:val="%2."/>
      <w:lvlJc w:val="left"/>
      <w:pPr>
        <w:ind w:left="1440" w:hanging="360"/>
      </w:pPr>
    </w:lvl>
    <w:lvl w:ilvl="2" w:tplc="AE70A002">
      <w:start w:val="1"/>
      <w:numFmt w:val="lowerRoman"/>
      <w:lvlText w:val="%3."/>
      <w:lvlJc w:val="right"/>
      <w:pPr>
        <w:ind w:left="2160" w:hanging="180"/>
      </w:pPr>
    </w:lvl>
    <w:lvl w:ilvl="3" w:tplc="0D4EBEB8">
      <w:start w:val="1"/>
      <w:numFmt w:val="decimal"/>
      <w:lvlText w:val="%4."/>
      <w:lvlJc w:val="left"/>
      <w:pPr>
        <w:ind w:left="2880" w:hanging="360"/>
      </w:pPr>
    </w:lvl>
    <w:lvl w:ilvl="4" w:tplc="50E4D4FE">
      <w:start w:val="1"/>
      <w:numFmt w:val="lowerLetter"/>
      <w:lvlText w:val="%5."/>
      <w:lvlJc w:val="left"/>
      <w:pPr>
        <w:ind w:left="3600" w:hanging="360"/>
      </w:pPr>
    </w:lvl>
    <w:lvl w:ilvl="5" w:tplc="979A9E10">
      <w:start w:val="1"/>
      <w:numFmt w:val="lowerRoman"/>
      <w:lvlText w:val="%6."/>
      <w:lvlJc w:val="right"/>
      <w:pPr>
        <w:ind w:left="4320" w:hanging="180"/>
      </w:pPr>
    </w:lvl>
    <w:lvl w:ilvl="6" w:tplc="65C8155E">
      <w:start w:val="1"/>
      <w:numFmt w:val="decimal"/>
      <w:lvlText w:val="%7."/>
      <w:lvlJc w:val="left"/>
      <w:pPr>
        <w:ind w:left="5040" w:hanging="360"/>
      </w:pPr>
    </w:lvl>
    <w:lvl w:ilvl="7" w:tplc="1DDE294A">
      <w:start w:val="1"/>
      <w:numFmt w:val="lowerLetter"/>
      <w:lvlText w:val="%8."/>
      <w:lvlJc w:val="left"/>
      <w:pPr>
        <w:ind w:left="5760" w:hanging="360"/>
      </w:pPr>
    </w:lvl>
    <w:lvl w:ilvl="8" w:tplc="470ADF3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3BC7"/>
    <w:multiLevelType w:val="hybridMultilevel"/>
    <w:tmpl w:val="029218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1AA7"/>
    <w:multiLevelType w:val="hybridMultilevel"/>
    <w:tmpl w:val="C54C9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6D2D32A">
      <w:numFmt w:val="bullet"/>
      <w:lvlText w:val="•"/>
      <w:lvlJc w:val="left"/>
      <w:pPr>
        <w:ind w:left="2340" w:hanging="360"/>
      </w:pPr>
      <w:rPr>
        <w:rFonts w:ascii="Calibri" w:eastAsia="Calibri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FB9"/>
    <w:multiLevelType w:val="hybridMultilevel"/>
    <w:tmpl w:val="C8EC7AB8"/>
    <w:lvl w:ilvl="0" w:tplc="5C92B130">
      <w:start w:val="1"/>
      <w:numFmt w:val="decimal"/>
      <w:lvlText w:val="%1."/>
      <w:lvlJc w:val="left"/>
      <w:pPr>
        <w:ind w:left="360" w:hanging="360"/>
      </w:pPr>
    </w:lvl>
    <w:lvl w:ilvl="1" w:tplc="F5127AFE">
      <w:start w:val="1"/>
      <w:numFmt w:val="decimal"/>
      <w:lvlText w:val="%2."/>
      <w:lvlJc w:val="left"/>
      <w:pPr>
        <w:ind w:left="574" w:hanging="360"/>
      </w:pPr>
    </w:lvl>
    <w:lvl w:ilvl="2" w:tplc="E4D67BC0">
      <w:start w:val="1"/>
      <w:numFmt w:val="lowerRoman"/>
      <w:lvlText w:val="%3."/>
      <w:lvlJc w:val="right"/>
      <w:pPr>
        <w:ind w:left="1224" w:hanging="180"/>
      </w:pPr>
    </w:lvl>
    <w:lvl w:ilvl="3" w:tplc="023E83CE">
      <w:start w:val="1"/>
      <w:numFmt w:val="decimal"/>
      <w:lvlText w:val="%4."/>
      <w:lvlJc w:val="left"/>
      <w:pPr>
        <w:ind w:left="1728" w:hanging="360"/>
      </w:pPr>
    </w:lvl>
    <w:lvl w:ilvl="4" w:tplc="1DB4F45C">
      <w:start w:val="1"/>
      <w:numFmt w:val="lowerLetter"/>
      <w:lvlText w:val="%5."/>
      <w:lvlJc w:val="left"/>
      <w:pPr>
        <w:ind w:left="2232" w:hanging="360"/>
      </w:pPr>
    </w:lvl>
    <w:lvl w:ilvl="5" w:tplc="1F94BB94">
      <w:start w:val="1"/>
      <w:numFmt w:val="lowerRoman"/>
      <w:lvlText w:val="%6."/>
      <w:lvlJc w:val="right"/>
      <w:pPr>
        <w:ind w:left="2736" w:hanging="180"/>
      </w:pPr>
    </w:lvl>
    <w:lvl w:ilvl="6" w:tplc="C1821BD6">
      <w:start w:val="1"/>
      <w:numFmt w:val="decimal"/>
      <w:lvlText w:val="%7."/>
      <w:lvlJc w:val="left"/>
      <w:pPr>
        <w:ind w:left="3240" w:hanging="360"/>
      </w:pPr>
    </w:lvl>
    <w:lvl w:ilvl="7" w:tplc="3942F498">
      <w:start w:val="1"/>
      <w:numFmt w:val="lowerLetter"/>
      <w:lvlText w:val="%8."/>
      <w:lvlJc w:val="left"/>
      <w:pPr>
        <w:ind w:left="3744" w:hanging="360"/>
      </w:pPr>
    </w:lvl>
    <w:lvl w:ilvl="8" w:tplc="1EB68D60">
      <w:start w:val="1"/>
      <w:numFmt w:val="lowerRoman"/>
      <w:lvlText w:val="%9."/>
      <w:lvlJc w:val="right"/>
      <w:pPr>
        <w:ind w:left="4320" w:hanging="180"/>
      </w:pPr>
    </w:lvl>
  </w:abstractNum>
  <w:abstractNum w:abstractNumId="5" w15:restartNumberingAfterBreak="0">
    <w:nsid w:val="105A7A8E"/>
    <w:multiLevelType w:val="hybridMultilevel"/>
    <w:tmpl w:val="E8D248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C51B4"/>
    <w:multiLevelType w:val="hybridMultilevel"/>
    <w:tmpl w:val="37FE99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7AF9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5433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C0C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825E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923A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AE3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F694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A5A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F2FA2"/>
    <w:multiLevelType w:val="hybridMultilevel"/>
    <w:tmpl w:val="FBD49920"/>
    <w:lvl w:ilvl="0" w:tplc="038ECE08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8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43933"/>
    <w:multiLevelType w:val="hybridMultilevel"/>
    <w:tmpl w:val="2BFA5B9E"/>
    <w:lvl w:ilvl="0" w:tplc="29D2B75A">
      <w:start w:val="1"/>
      <w:numFmt w:val="lowerLetter"/>
      <w:lvlText w:val="%1)"/>
      <w:lvlJc w:val="left"/>
      <w:pPr>
        <w:ind w:left="720" w:hanging="360"/>
      </w:pPr>
    </w:lvl>
    <w:lvl w:ilvl="1" w:tplc="69B6E500">
      <w:start w:val="1"/>
      <w:numFmt w:val="lowerLetter"/>
      <w:lvlText w:val="%2."/>
      <w:lvlJc w:val="left"/>
      <w:pPr>
        <w:ind w:left="1440" w:hanging="360"/>
      </w:pPr>
    </w:lvl>
    <w:lvl w:ilvl="2" w:tplc="AE70A002">
      <w:start w:val="1"/>
      <w:numFmt w:val="lowerRoman"/>
      <w:lvlText w:val="%3."/>
      <w:lvlJc w:val="right"/>
      <w:pPr>
        <w:ind w:left="2160" w:hanging="180"/>
      </w:pPr>
    </w:lvl>
    <w:lvl w:ilvl="3" w:tplc="0D4EBEB8">
      <w:start w:val="1"/>
      <w:numFmt w:val="decimal"/>
      <w:lvlText w:val="%4."/>
      <w:lvlJc w:val="left"/>
      <w:pPr>
        <w:ind w:left="2880" w:hanging="360"/>
      </w:pPr>
    </w:lvl>
    <w:lvl w:ilvl="4" w:tplc="50E4D4FE">
      <w:start w:val="1"/>
      <w:numFmt w:val="lowerLetter"/>
      <w:lvlText w:val="%5."/>
      <w:lvlJc w:val="left"/>
      <w:pPr>
        <w:ind w:left="3600" w:hanging="360"/>
      </w:pPr>
    </w:lvl>
    <w:lvl w:ilvl="5" w:tplc="979A9E10">
      <w:start w:val="1"/>
      <w:numFmt w:val="lowerRoman"/>
      <w:lvlText w:val="%6."/>
      <w:lvlJc w:val="right"/>
      <w:pPr>
        <w:ind w:left="4320" w:hanging="180"/>
      </w:pPr>
    </w:lvl>
    <w:lvl w:ilvl="6" w:tplc="65C8155E">
      <w:start w:val="1"/>
      <w:numFmt w:val="decimal"/>
      <w:lvlText w:val="%7."/>
      <w:lvlJc w:val="left"/>
      <w:pPr>
        <w:ind w:left="5040" w:hanging="360"/>
      </w:pPr>
    </w:lvl>
    <w:lvl w:ilvl="7" w:tplc="1DDE294A">
      <w:start w:val="1"/>
      <w:numFmt w:val="lowerLetter"/>
      <w:lvlText w:val="%8."/>
      <w:lvlJc w:val="left"/>
      <w:pPr>
        <w:ind w:left="5760" w:hanging="360"/>
      </w:pPr>
    </w:lvl>
    <w:lvl w:ilvl="8" w:tplc="470ADF3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C2D98"/>
    <w:multiLevelType w:val="hybridMultilevel"/>
    <w:tmpl w:val="941A0C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610F8"/>
    <w:multiLevelType w:val="multilevel"/>
    <w:tmpl w:val="9376C2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7750EA"/>
    <w:multiLevelType w:val="hybridMultilevel"/>
    <w:tmpl w:val="EFC617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B5601"/>
    <w:multiLevelType w:val="hybridMultilevel"/>
    <w:tmpl w:val="397E0AD8"/>
    <w:lvl w:ilvl="0" w:tplc="6436EDC2">
      <w:start w:val="1"/>
      <w:numFmt w:val="lowerLetter"/>
      <w:lvlText w:val="%1)"/>
      <w:lvlJc w:val="left"/>
      <w:pPr>
        <w:ind w:left="720" w:hanging="360"/>
      </w:pPr>
    </w:lvl>
    <w:lvl w:ilvl="1" w:tplc="C270CAFC">
      <w:start w:val="1"/>
      <w:numFmt w:val="lowerLetter"/>
      <w:lvlText w:val="%2."/>
      <w:lvlJc w:val="left"/>
      <w:pPr>
        <w:ind w:left="1440" w:hanging="360"/>
      </w:pPr>
    </w:lvl>
    <w:lvl w:ilvl="2" w:tplc="BB74C19C">
      <w:start w:val="1"/>
      <w:numFmt w:val="lowerRoman"/>
      <w:lvlText w:val="%3."/>
      <w:lvlJc w:val="right"/>
      <w:pPr>
        <w:ind w:left="2160" w:hanging="180"/>
      </w:pPr>
    </w:lvl>
    <w:lvl w:ilvl="3" w:tplc="2A3ED8A0">
      <w:start w:val="1"/>
      <w:numFmt w:val="decimal"/>
      <w:lvlText w:val="%4."/>
      <w:lvlJc w:val="left"/>
      <w:pPr>
        <w:ind w:left="2880" w:hanging="360"/>
      </w:pPr>
    </w:lvl>
    <w:lvl w:ilvl="4" w:tplc="F4EEF670">
      <w:start w:val="1"/>
      <w:numFmt w:val="lowerLetter"/>
      <w:lvlText w:val="%5."/>
      <w:lvlJc w:val="left"/>
      <w:pPr>
        <w:ind w:left="3600" w:hanging="360"/>
      </w:pPr>
    </w:lvl>
    <w:lvl w:ilvl="5" w:tplc="EB10855E">
      <w:start w:val="1"/>
      <w:numFmt w:val="lowerRoman"/>
      <w:lvlText w:val="%6."/>
      <w:lvlJc w:val="right"/>
      <w:pPr>
        <w:ind w:left="4320" w:hanging="180"/>
      </w:pPr>
    </w:lvl>
    <w:lvl w:ilvl="6" w:tplc="087CE214">
      <w:start w:val="1"/>
      <w:numFmt w:val="decimal"/>
      <w:lvlText w:val="%7."/>
      <w:lvlJc w:val="left"/>
      <w:pPr>
        <w:ind w:left="5040" w:hanging="360"/>
      </w:pPr>
    </w:lvl>
    <w:lvl w:ilvl="7" w:tplc="C5EA4C80">
      <w:start w:val="1"/>
      <w:numFmt w:val="lowerLetter"/>
      <w:lvlText w:val="%8."/>
      <w:lvlJc w:val="left"/>
      <w:pPr>
        <w:ind w:left="5760" w:hanging="360"/>
      </w:pPr>
    </w:lvl>
    <w:lvl w:ilvl="8" w:tplc="26563E7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0223F"/>
    <w:multiLevelType w:val="hybridMultilevel"/>
    <w:tmpl w:val="1222ECE4"/>
    <w:lvl w:ilvl="0" w:tplc="AEDA5A88">
      <w:start w:val="1"/>
      <w:numFmt w:val="lowerLetter"/>
      <w:lvlText w:val="%1)"/>
      <w:lvlJc w:val="left"/>
      <w:pPr>
        <w:ind w:left="720" w:hanging="360"/>
      </w:pPr>
    </w:lvl>
    <w:lvl w:ilvl="1" w:tplc="AFE8D1EE">
      <w:start w:val="1"/>
      <w:numFmt w:val="lowerLetter"/>
      <w:lvlText w:val="%2."/>
      <w:lvlJc w:val="left"/>
      <w:pPr>
        <w:ind w:left="1440" w:hanging="360"/>
      </w:pPr>
    </w:lvl>
    <w:lvl w:ilvl="2" w:tplc="46664DF2">
      <w:start w:val="1"/>
      <w:numFmt w:val="lowerRoman"/>
      <w:lvlText w:val="%3."/>
      <w:lvlJc w:val="right"/>
      <w:pPr>
        <w:ind w:left="2160" w:hanging="180"/>
      </w:pPr>
    </w:lvl>
    <w:lvl w:ilvl="3" w:tplc="8D2C3A5E">
      <w:start w:val="1"/>
      <w:numFmt w:val="decimal"/>
      <w:lvlText w:val="%4."/>
      <w:lvlJc w:val="left"/>
      <w:pPr>
        <w:ind w:left="2880" w:hanging="360"/>
      </w:pPr>
    </w:lvl>
    <w:lvl w:ilvl="4" w:tplc="80EA1F50">
      <w:start w:val="1"/>
      <w:numFmt w:val="lowerLetter"/>
      <w:lvlText w:val="%5."/>
      <w:lvlJc w:val="left"/>
      <w:pPr>
        <w:ind w:left="3600" w:hanging="360"/>
      </w:pPr>
    </w:lvl>
    <w:lvl w:ilvl="5" w:tplc="B0A66AE8">
      <w:start w:val="1"/>
      <w:numFmt w:val="lowerRoman"/>
      <w:lvlText w:val="%6."/>
      <w:lvlJc w:val="right"/>
      <w:pPr>
        <w:ind w:left="4320" w:hanging="180"/>
      </w:pPr>
    </w:lvl>
    <w:lvl w:ilvl="6" w:tplc="B03EE31C">
      <w:start w:val="1"/>
      <w:numFmt w:val="decimal"/>
      <w:lvlText w:val="%7."/>
      <w:lvlJc w:val="left"/>
      <w:pPr>
        <w:ind w:left="5040" w:hanging="360"/>
      </w:pPr>
    </w:lvl>
    <w:lvl w:ilvl="7" w:tplc="65F26C10">
      <w:start w:val="1"/>
      <w:numFmt w:val="lowerLetter"/>
      <w:lvlText w:val="%8."/>
      <w:lvlJc w:val="left"/>
      <w:pPr>
        <w:ind w:left="5760" w:hanging="360"/>
      </w:pPr>
    </w:lvl>
    <w:lvl w:ilvl="8" w:tplc="29D65D6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45F1C"/>
    <w:multiLevelType w:val="hybridMultilevel"/>
    <w:tmpl w:val="252C94BC"/>
    <w:lvl w:ilvl="0" w:tplc="900217E8">
      <w:start w:val="1"/>
      <w:numFmt w:val="lowerLetter"/>
      <w:lvlText w:val="%1)"/>
      <w:lvlJc w:val="left"/>
      <w:pPr>
        <w:ind w:left="720" w:hanging="360"/>
      </w:pPr>
    </w:lvl>
    <w:lvl w:ilvl="1" w:tplc="764E1A7C">
      <w:start w:val="1"/>
      <w:numFmt w:val="lowerLetter"/>
      <w:lvlText w:val="%2."/>
      <w:lvlJc w:val="left"/>
      <w:pPr>
        <w:ind w:left="1440" w:hanging="360"/>
      </w:pPr>
    </w:lvl>
    <w:lvl w:ilvl="2" w:tplc="6046DD30">
      <w:start w:val="1"/>
      <w:numFmt w:val="lowerRoman"/>
      <w:lvlText w:val="%3."/>
      <w:lvlJc w:val="right"/>
      <w:pPr>
        <w:ind w:left="2160" w:hanging="180"/>
      </w:pPr>
    </w:lvl>
    <w:lvl w:ilvl="3" w:tplc="373EC092">
      <w:start w:val="1"/>
      <w:numFmt w:val="decimal"/>
      <w:lvlText w:val="%4."/>
      <w:lvlJc w:val="left"/>
      <w:pPr>
        <w:ind w:left="2880" w:hanging="360"/>
      </w:pPr>
    </w:lvl>
    <w:lvl w:ilvl="4" w:tplc="29B42F1A">
      <w:start w:val="1"/>
      <w:numFmt w:val="lowerLetter"/>
      <w:lvlText w:val="%5."/>
      <w:lvlJc w:val="left"/>
      <w:pPr>
        <w:ind w:left="3600" w:hanging="360"/>
      </w:pPr>
    </w:lvl>
    <w:lvl w:ilvl="5" w:tplc="6D828084">
      <w:start w:val="1"/>
      <w:numFmt w:val="lowerRoman"/>
      <w:lvlText w:val="%6."/>
      <w:lvlJc w:val="right"/>
      <w:pPr>
        <w:ind w:left="4320" w:hanging="180"/>
      </w:pPr>
    </w:lvl>
    <w:lvl w:ilvl="6" w:tplc="EF041ADC">
      <w:start w:val="1"/>
      <w:numFmt w:val="decimal"/>
      <w:lvlText w:val="%7."/>
      <w:lvlJc w:val="left"/>
      <w:pPr>
        <w:ind w:left="5040" w:hanging="360"/>
      </w:pPr>
    </w:lvl>
    <w:lvl w:ilvl="7" w:tplc="BC0A5880">
      <w:start w:val="1"/>
      <w:numFmt w:val="lowerLetter"/>
      <w:lvlText w:val="%8."/>
      <w:lvlJc w:val="left"/>
      <w:pPr>
        <w:ind w:left="5760" w:hanging="360"/>
      </w:pPr>
    </w:lvl>
    <w:lvl w:ilvl="8" w:tplc="82543F0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659EC"/>
    <w:multiLevelType w:val="hybridMultilevel"/>
    <w:tmpl w:val="0C3A67E6"/>
    <w:lvl w:ilvl="0" w:tplc="8CECD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3410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2E7D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74BE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621F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4628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6F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2AD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8422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8" w15:restartNumberingAfterBreak="0">
    <w:nsid w:val="297B20DF"/>
    <w:multiLevelType w:val="hybridMultilevel"/>
    <w:tmpl w:val="AB7AD294"/>
    <w:lvl w:ilvl="0" w:tplc="05A6EE62">
      <w:start w:val="1"/>
      <w:numFmt w:val="lowerLetter"/>
      <w:lvlText w:val="%1."/>
      <w:lvlJc w:val="left"/>
      <w:pPr>
        <w:ind w:left="720" w:hanging="360"/>
      </w:pPr>
    </w:lvl>
    <w:lvl w:ilvl="1" w:tplc="C8D2DA48">
      <w:start w:val="1"/>
      <w:numFmt w:val="lowerLetter"/>
      <w:lvlText w:val="%2."/>
      <w:lvlJc w:val="left"/>
      <w:pPr>
        <w:ind w:left="1440" w:hanging="360"/>
      </w:pPr>
    </w:lvl>
    <w:lvl w:ilvl="2" w:tplc="B934AEC0">
      <w:start w:val="1"/>
      <w:numFmt w:val="lowerRoman"/>
      <w:lvlText w:val="%3."/>
      <w:lvlJc w:val="right"/>
      <w:pPr>
        <w:ind w:left="2160" w:hanging="180"/>
      </w:pPr>
    </w:lvl>
    <w:lvl w:ilvl="3" w:tplc="B0C03C4A">
      <w:start w:val="1"/>
      <w:numFmt w:val="decimal"/>
      <w:lvlText w:val="%4."/>
      <w:lvlJc w:val="left"/>
      <w:pPr>
        <w:ind w:left="2880" w:hanging="360"/>
      </w:pPr>
    </w:lvl>
    <w:lvl w:ilvl="4" w:tplc="6C5439BA">
      <w:start w:val="1"/>
      <w:numFmt w:val="lowerLetter"/>
      <w:lvlText w:val="%5."/>
      <w:lvlJc w:val="left"/>
      <w:pPr>
        <w:ind w:left="3600" w:hanging="360"/>
      </w:pPr>
    </w:lvl>
    <w:lvl w:ilvl="5" w:tplc="14B4B400">
      <w:start w:val="1"/>
      <w:numFmt w:val="lowerRoman"/>
      <w:lvlText w:val="%6."/>
      <w:lvlJc w:val="right"/>
      <w:pPr>
        <w:ind w:left="4320" w:hanging="180"/>
      </w:pPr>
    </w:lvl>
    <w:lvl w:ilvl="6" w:tplc="D4066E42">
      <w:start w:val="1"/>
      <w:numFmt w:val="decimal"/>
      <w:lvlText w:val="%7."/>
      <w:lvlJc w:val="left"/>
      <w:pPr>
        <w:ind w:left="5040" w:hanging="360"/>
      </w:pPr>
    </w:lvl>
    <w:lvl w:ilvl="7" w:tplc="6C78D730">
      <w:start w:val="1"/>
      <w:numFmt w:val="lowerLetter"/>
      <w:lvlText w:val="%8."/>
      <w:lvlJc w:val="left"/>
      <w:pPr>
        <w:ind w:left="5760" w:hanging="360"/>
      </w:pPr>
    </w:lvl>
    <w:lvl w:ilvl="8" w:tplc="E1FABE6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A6E57"/>
    <w:multiLevelType w:val="hybridMultilevel"/>
    <w:tmpl w:val="2BFA5B9E"/>
    <w:lvl w:ilvl="0" w:tplc="29D2B75A">
      <w:start w:val="1"/>
      <w:numFmt w:val="lowerLetter"/>
      <w:lvlText w:val="%1)"/>
      <w:lvlJc w:val="left"/>
      <w:pPr>
        <w:ind w:left="720" w:hanging="360"/>
      </w:pPr>
    </w:lvl>
    <w:lvl w:ilvl="1" w:tplc="69B6E500">
      <w:start w:val="1"/>
      <w:numFmt w:val="lowerLetter"/>
      <w:lvlText w:val="%2."/>
      <w:lvlJc w:val="left"/>
      <w:pPr>
        <w:ind w:left="1440" w:hanging="360"/>
      </w:pPr>
    </w:lvl>
    <w:lvl w:ilvl="2" w:tplc="AE70A002">
      <w:start w:val="1"/>
      <w:numFmt w:val="lowerRoman"/>
      <w:lvlText w:val="%3."/>
      <w:lvlJc w:val="right"/>
      <w:pPr>
        <w:ind w:left="2160" w:hanging="180"/>
      </w:pPr>
    </w:lvl>
    <w:lvl w:ilvl="3" w:tplc="0D4EBEB8">
      <w:start w:val="1"/>
      <w:numFmt w:val="decimal"/>
      <w:lvlText w:val="%4."/>
      <w:lvlJc w:val="left"/>
      <w:pPr>
        <w:ind w:left="2880" w:hanging="360"/>
      </w:pPr>
    </w:lvl>
    <w:lvl w:ilvl="4" w:tplc="50E4D4FE">
      <w:start w:val="1"/>
      <w:numFmt w:val="lowerLetter"/>
      <w:lvlText w:val="%5."/>
      <w:lvlJc w:val="left"/>
      <w:pPr>
        <w:ind w:left="3600" w:hanging="360"/>
      </w:pPr>
    </w:lvl>
    <w:lvl w:ilvl="5" w:tplc="979A9E10">
      <w:start w:val="1"/>
      <w:numFmt w:val="lowerRoman"/>
      <w:lvlText w:val="%6."/>
      <w:lvlJc w:val="right"/>
      <w:pPr>
        <w:ind w:left="4320" w:hanging="180"/>
      </w:pPr>
    </w:lvl>
    <w:lvl w:ilvl="6" w:tplc="65C8155E">
      <w:start w:val="1"/>
      <w:numFmt w:val="decimal"/>
      <w:lvlText w:val="%7."/>
      <w:lvlJc w:val="left"/>
      <w:pPr>
        <w:ind w:left="5040" w:hanging="360"/>
      </w:pPr>
    </w:lvl>
    <w:lvl w:ilvl="7" w:tplc="1DDE294A">
      <w:start w:val="1"/>
      <w:numFmt w:val="lowerLetter"/>
      <w:lvlText w:val="%8."/>
      <w:lvlJc w:val="left"/>
      <w:pPr>
        <w:ind w:left="5760" w:hanging="360"/>
      </w:pPr>
    </w:lvl>
    <w:lvl w:ilvl="8" w:tplc="470ADF3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62200"/>
    <w:multiLevelType w:val="hybridMultilevel"/>
    <w:tmpl w:val="0EB0C000"/>
    <w:lvl w:ilvl="0" w:tplc="48C666DC">
      <w:start w:val="1"/>
      <w:numFmt w:val="lowerLetter"/>
      <w:lvlText w:val="%1)"/>
      <w:lvlJc w:val="left"/>
      <w:pPr>
        <w:ind w:left="720" w:hanging="360"/>
      </w:pPr>
    </w:lvl>
    <w:lvl w:ilvl="1" w:tplc="659EBCD6">
      <w:start w:val="1"/>
      <w:numFmt w:val="lowerLetter"/>
      <w:lvlText w:val="%2."/>
      <w:lvlJc w:val="left"/>
      <w:pPr>
        <w:ind w:left="1440" w:hanging="360"/>
      </w:pPr>
    </w:lvl>
    <w:lvl w:ilvl="2" w:tplc="CDDE3664">
      <w:start w:val="1"/>
      <w:numFmt w:val="lowerRoman"/>
      <w:lvlText w:val="%3."/>
      <w:lvlJc w:val="right"/>
      <w:pPr>
        <w:ind w:left="2160" w:hanging="180"/>
      </w:pPr>
    </w:lvl>
    <w:lvl w:ilvl="3" w:tplc="28629588">
      <w:start w:val="1"/>
      <w:numFmt w:val="decimal"/>
      <w:lvlText w:val="%4."/>
      <w:lvlJc w:val="left"/>
      <w:pPr>
        <w:ind w:left="2880" w:hanging="360"/>
      </w:pPr>
    </w:lvl>
    <w:lvl w:ilvl="4" w:tplc="15747488">
      <w:start w:val="1"/>
      <w:numFmt w:val="lowerLetter"/>
      <w:lvlText w:val="%5."/>
      <w:lvlJc w:val="left"/>
      <w:pPr>
        <w:ind w:left="3600" w:hanging="360"/>
      </w:pPr>
    </w:lvl>
    <w:lvl w:ilvl="5" w:tplc="EA845496">
      <w:start w:val="1"/>
      <w:numFmt w:val="lowerRoman"/>
      <w:lvlText w:val="%6."/>
      <w:lvlJc w:val="right"/>
      <w:pPr>
        <w:ind w:left="4320" w:hanging="180"/>
      </w:pPr>
    </w:lvl>
    <w:lvl w:ilvl="6" w:tplc="66427C90">
      <w:start w:val="1"/>
      <w:numFmt w:val="decimal"/>
      <w:lvlText w:val="%7."/>
      <w:lvlJc w:val="left"/>
      <w:pPr>
        <w:ind w:left="5040" w:hanging="360"/>
      </w:pPr>
    </w:lvl>
    <w:lvl w:ilvl="7" w:tplc="01625E28">
      <w:start w:val="1"/>
      <w:numFmt w:val="lowerLetter"/>
      <w:lvlText w:val="%8."/>
      <w:lvlJc w:val="left"/>
      <w:pPr>
        <w:ind w:left="5760" w:hanging="360"/>
      </w:pPr>
    </w:lvl>
    <w:lvl w:ilvl="8" w:tplc="95C676D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FA3B17"/>
    <w:multiLevelType w:val="hybridMultilevel"/>
    <w:tmpl w:val="604845D2"/>
    <w:lvl w:ilvl="0" w:tplc="DBDC1F78">
      <w:start w:val="1"/>
      <w:numFmt w:val="lowerLetter"/>
      <w:lvlText w:val="%1)"/>
      <w:lvlJc w:val="left"/>
      <w:pPr>
        <w:ind w:left="720" w:hanging="360"/>
      </w:pPr>
    </w:lvl>
    <w:lvl w:ilvl="1" w:tplc="ADF2A432">
      <w:start w:val="1"/>
      <w:numFmt w:val="lowerLetter"/>
      <w:lvlText w:val="%2."/>
      <w:lvlJc w:val="left"/>
      <w:pPr>
        <w:ind w:left="1440" w:hanging="360"/>
      </w:pPr>
    </w:lvl>
    <w:lvl w:ilvl="2" w:tplc="A3C8A7DE">
      <w:start w:val="1"/>
      <w:numFmt w:val="lowerRoman"/>
      <w:lvlText w:val="%3."/>
      <w:lvlJc w:val="right"/>
      <w:pPr>
        <w:ind w:left="2160" w:hanging="180"/>
      </w:pPr>
    </w:lvl>
    <w:lvl w:ilvl="3" w:tplc="7790673A">
      <w:start w:val="1"/>
      <w:numFmt w:val="decimal"/>
      <w:lvlText w:val="%4."/>
      <w:lvlJc w:val="left"/>
      <w:pPr>
        <w:ind w:left="2880" w:hanging="360"/>
      </w:pPr>
    </w:lvl>
    <w:lvl w:ilvl="4" w:tplc="8EBC64E0">
      <w:start w:val="1"/>
      <w:numFmt w:val="lowerLetter"/>
      <w:lvlText w:val="%5."/>
      <w:lvlJc w:val="left"/>
      <w:pPr>
        <w:ind w:left="3600" w:hanging="360"/>
      </w:pPr>
    </w:lvl>
    <w:lvl w:ilvl="5" w:tplc="68B8CEB6">
      <w:start w:val="1"/>
      <w:numFmt w:val="lowerRoman"/>
      <w:lvlText w:val="%6."/>
      <w:lvlJc w:val="right"/>
      <w:pPr>
        <w:ind w:left="4320" w:hanging="180"/>
      </w:pPr>
    </w:lvl>
    <w:lvl w:ilvl="6" w:tplc="DCE491EC">
      <w:start w:val="1"/>
      <w:numFmt w:val="decimal"/>
      <w:lvlText w:val="%7."/>
      <w:lvlJc w:val="left"/>
      <w:pPr>
        <w:ind w:left="5040" w:hanging="360"/>
      </w:pPr>
    </w:lvl>
    <w:lvl w:ilvl="7" w:tplc="856A9DD0">
      <w:start w:val="1"/>
      <w:numFmt w:val="lowerLetter"/>
      <w:lvlText w:val="%8."/>
      <w:lvlJc w:val="left"/>
      <w:pPr>
        <w:ind w:left="5760" w:hanging="360"/>
      </w:pPr>
    </w:lvl>
    <w:lvl w:ilvl="8" w:tplc="9CA6101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9B0913"/>
    <w:multiLevelType w:val="multilevel"/>
    <w:tmpl w:val="66CE8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A3D73C7"/>
    <w:multiLevelType w:val="hybridMultilevel"/>
    <w:tmpl w:val="D6E6E2A2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C320454"/>
    <w:multiLevelType w:val="hybridMultilevel"/>
    <w:tmpl w:val="2BFA5B9E"/>
    <w:lvl w:ilvl="0" w:tplc="29D2B75A">
      <w:start w:val="1"/>
      <w:numFmt w:val="lowerLetter"/>
      <w:lvlText w:val="%1)"/>
      <w:lvlJc w:val="left"/>
      <w:pPr>
        <w:ind w:left="720" w:hanging="360"/>
      </w:pPr>
    </w:lvl>
    <w:lvl w:ilvl="1" w:tplc="69B6E500">
      <w:start w:val="1"/>
      <w:numFmt w:val="lowerLetter"/>
      <w:lvlText w:val="%2."/>
      <w:lvlJc w:val="left"/>
      <w:pPr>
        <w:ind w:left="1440" w:hanging="360"/>
      </w:pPr>
    </w:lvl>
    <w:lvl w:ilvl="2" w:tplc="AE70A002">
      <w:start w:val="1"/>
      <w:numFmt w:val="lowerRoman"/>
      <w:lvlText w:val="%3."/>
      <w:lvlJc w:val="right"/>
      <w:pPr>
        <w:ind w:left="2160" w:hanging="180"/>
      </w:pPr>
    </w:lvl>
    <w:lvl w:ilvl="3" w:tplc="0D4EBEB8">
      <w:start w:val="1"/>
      <w:numFmt w:val="decimal"/>
      <w:lvlText w:val="%4."/>
      <w:lvlJc w:val="left"/>
      <w:pPr>
        <w:ind w:left="2880" w:hanging="360"/>
      </w:pPr>
    </w:lvl>
    <w:lvl w:ilvl="4" w:tplc="50E4D4FE">
      <w:start w:val="1"/>
      <w:numFmt w:val="lowerLetter"/>
      <w:lvlText w:val="%5."/>
      <w:lvlJc w:val="left"/>
      <w:pPr>
        <w:ind w:left="3600" w:hanging="360"/>
      </w:pPr>
    </w:lvl>
    <w:lvl w:ilvl="5" w:tplc="979A9E10">
      <w:start w:val="1"/>
      <w:numFmt w:val="lowerRoman"/>
      <w:lvlText w:val="%6."/>
      <w:lvlJc w:val="right"/>
      <w:pPr>
        <w:ind w:left="4320" w:hanging="180"/>
      </w:pPr>
    </w:lvl>
    <w:lvl w:ilvl="6" w:tplc="65C8155E">
      <w:start w:val="1"/>
      <w:numFmt w:val="decimal"/>
      <w:lvlText w:val="%7."/>
      <w:lvlJc w:val="left"/>
      <w:pPr>
        <w:ind w:left="5040" w:hanging="360"/>
      </w:pPr>
    </w:lvl>
    <w:lvl w:ilvl="7" w:tplc="1DDE294A">
      <w:start w:val="1"/>
      <w:numFmt w:val="lowerLetter"/>
      <w:lvlText w:val="%8."/>
      <w:lvlJc w:val="left"/>
      <w:pPr>
        <w:ind w:left="5760" w:hanging="360"/>
      </w:pPr>
    </w:lvl>
    <w:lvl w:ilvl="8" w:tplc="470ADF3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E718E2"/>
    <w:multiLevelType w:val="hybridMultilevel"/>
    <w:tmpl w:val="847AB9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2A18CC"/>
    <w:multiLevelType w:val="hybridMultilevel"/>
    <w:tmpl w:val="09741C96"/>
    <w:lvl w:ilvl="0" w:tplc="2E945E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57303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B8B4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1A3E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FE06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763D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0271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2A2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1419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0351C7"/>
    <w:multiLevelType w:val="hybridMultilevel"/>
    <w:tmpl w:val="1BBAF55C"/>
    <w:lvl w:ilvl="0" w:tplc="83B89488">
      <w:start w:val="1"/>
      <w:numFmt w:val="lowerLetter"/>
      <w:lvlText w:val="%1)"/>
      <w:lvlJc w:val="left"/>
      <w:pPr>
        <w:ind w:left="720" w:hanging="360"/>
      </w:pPr>
    </w:lvl>
    <w:lvl w:ilvl="1" w:tplc="B4EA1896">
      <w:start w:val="1"/>
      <w:numFmt w:val="lowerLetter"/>
      <w:lvlText w:val="%2."/>
      <w:lvlJc w:val="left"/>
      <w:pPr>
        <w:ind w:left="1440" w:hanging="360"/>
      </w:pPr>
    </w:lvl>
    <w:lvl w:ilvl="2" w:tplc="B422EF24">
      <w:start w:val="1"/>
      <w:numFmt w:val="lowerRoman"/>
      <w:lvlText w:val="%3."/>
      <w:lvlJc w:val="right"/>
      <w:pPr>
        <w:ind w:left="2160" w:hanging="180"/>
      </w:pPr>
    </w:lvl>
    <w:lvl w:ilvl="3" w:tplc="DF3EF998">
      <w:start w:val="1"/>
      <w:numFmt w:val="decimal"/>
      <w:lvlText w:val="%4."/>
      <w:lvlJc w:val="left"/>
      <w:pPr>
        <w:ind w:left="2880" w:hanging="360"/>
      </w:pPr>
    </w:lvl>
    <w:lvl w:ilvl="4" w:tplc="BD8884EE">
      <w:start w:val="1"/>
      <w:numFmt w:val="lowerLetter"/>
      <w:lvlText w:val="%5."/>
      <w:lvlJc w:val="left"/>
      <w:pPr>
        <w:ind w:left="3600" w:hanging="360"/>
      </w:pPr>
    </w:lvl>
    <w:lvl w:ilvl="5" w:tplc="1AEACD4C">
      <w:start w:val="1"/>
      <w:numFmt w:val="lowerRoman"/>
      <w:lvlText w:val="%6."/>
      <w:lvlJc w:val="right"/>
      <w:pPr>
        <w:ind w:left="4320" w:hanging="180"/>
      </w:pPr>
    </w:lvl>
    <w:lvl w:ilvl="6" w:tplc="94CE22EC">
      <w:start w:val="1"/>
      <w:numFmt w:val="decimal"/>
      <w:lvlText w:val="%7."/>
      <w:lvlJc w:val="left"/>
      <w:pPr>
        <w:ind w:left="5040" w:hanging="360"/>
      </w:pPr>
    </w:lvl>
    <w:lvl w:ilvl="7" w:tplc="17FEC6E0">
      <w:start w:val="1"/>
      <w:numFmt w:val="lowerLetter"/>
      <w:lvlText w:val="%8."/>
      <w:lvlJc w:val="left"/>
      <w:pPr>
        <w:ind w:left="5760" w:hanging="360"/>
      </w:pPr>
    </w:lvl>
    <w:lvl w:ilvl="8" w:tplc="FC5257F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35E45"/>
    <w:multiLevelType w:val="hybridMultilevel"/>
    <w:tmpl w:val="6A5A6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BF071E"/>
    <w:multiLevelType w:val="hybridMultilevel"/>
    <w:tmpl w:val="6BD2EFB2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514341C1"/>
    <w:multiLevelType w:val="hybridMultilevel"/>
    <w:tmpl w:val="A4725078"/>
    <w:lvl w:ilvl="0" w:tplc="709439AE">
      <w:start w:val="1"/>
      <w:numFmt w:val="lowerLetter"/>
      <w:lvlText w:val="%1)"/>
      <w:lvlJc w:val="left"/>
      <w:pPr>
        <w:ind w:left="720" w:hanging="360"/>
      </w:pPr>
    </w:lvl>
    <w:lvl w:ilvl="1" w:tplc="299A77AC">
      <w:start w:val="1"/>
      <w:numFmt w:val="lowerLetter"/>
      <w:lvlText w:val="%2."/>
      <w:lvlJc w:val="left"/>
      <w:pPr>
        <w:ind w:left="1440" w:hanging="360"/>
      </w:pPr>
    </w:lvl>
    <w:lvl w:ilvl="2" w:tplc="5D1A2142">
      <w:start w:val="1"/>
      <w:numFmt w:val="lowerRoman"/>
      <w:lvlText w:val="%3."/>
      <w:lvlJc w:val="right"/>
      <w:pPr>
        <w:ind w:left="2160" w:hanging="180"/>
      </w:pPr>
    </w:lvl>
    <w:lvl w:ilvl="3" w:tplc="6524876A">
      <w:start w:val="1"/>
      <w:numFmt w:val="decimal"/>
      <w:lvlText w:val="%4."/>
      <w:lvlJc w:val="left"/>
      <w:pPr>
        <w:ind w:left="2880" w:hanging="360"/>
      </w:pPr>
    </w:lvl>
    <w:lvl w:ilvl="4" w:tplc="67826646">
      <w:start w:val="1"/>
      <w:numFmt w:val="lowerLetter"/>
      <w:lvlText w:val="%5."/>
      <w:lvlJc w:val="left"/>
      <w:pPr>
        <w:ind w:left="3600" w:hanging="360"/>
      </w:pPr>
    </w:lvl>
    <w:lvl w:ilvl="5" w:tplc="00C036EC">
      <w:start w:val="1"/>
      <w:numFmt w:val="lowerRoman"/>
      <w:lvlText w:val="%6."/>
      <w:lvlJc w:val="right"/>
      <w:pPr>
        <w:ind w:left="4320" w:hanging="180"/>
      </w:pPr>
    </w:lvl>
    <w:lvl w:ilvl="6" w:tplc="6DAA8D3C">
      <w:start w:val="1"/>
      <w:numFmt w:val="decimal"/>
      <w:lvlText w:val="%7."/>
      <w:lvlJc w:val="left"/>
      <w:pPr>
        <w:ind w:left="5040" w:hanging="360"/>
      </w:pPr>
    </w:lvl>
    <w:lvl w:ilvl="7" w:tplc="DCCC3F08">
      <w:start w:val="1"/>
      <w:numFmt w:val="lowerLetter"/>
      <w:lvlText w:val="%8."/>
      <w:lvlJc w:val="left"/>
      <w:pPr>
        <w:ind w:left="5760" w:hanging="360"/>
      </w:pPr>
    </w:lvl>
    <w:lvl w:ilvl="8" w:tplc="8A12749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F714E3"/>
    <w:multiLevelType w:val="hybridMultilevel"/>
    <w:tmpl w:val="E1E8180C"/>
    <w:lvl w:ilvl="0" w:tplc="C5280954">
      <w:start w:val="1"/>
      <w:numFmt w:val="lowerLetter"/>
      <w:lvlText w:val="%1)"/>
      <w:lvlJc w:val="left"/>
      <w:pPr>
        <w:ind w:left="720" w:hanging="360"/>
      </w:pPr>
    </w:lvl>
    <w:lvl w:ilvl="1" w:tplc="5AAE28F2">
      <w:start w:val="1"/>
      <w:numFmt w:val="lowerLetter"/>
      <w:lvlText w:val="%2."/>
      <w:lvlJc w:val="left"/>
      <w:pPr>
        <w:ind w:left="1440" w:hanging="360"/>
      </w:pPr>
    </w:lvl>
    <w:lvl w:ilvl="2" w:tplc="2E5E11B4">
      <w:start w:val="1"/>
      <w:numFmt w:val="lowerRoman"/>
      <w:lvlText w:val="%3."/>
      <w:lvlJc w:val="right"/>
      <w:pPr>
        <w:ind w:left="2160" w:hanging="180"/>
      </w:pPr>
    </w:lvl>
    <w:lvl w:ilvl="3" w:tplc="AC42C9D6">
      <w:start w:val="1"/>
      <w:numFmt w:val="decimal"/>
      <w:lvlText w:val="%4."/>
      <w:lvlJc w:val="left"/>
      <w:pPr>
        <w:ind w:left="2880" w:hanging="360"/>
      </w:pPr>
    </w:lvl>
    <w:lvl w:ilvl="4" w:tplc="9C584A1C">
      <w:start w:val="1"/>
      <w:numFmt w:val="lowerLetter"/>
      <w:lvlText w:val="%5."/>
      <w:lvlJc w:val="left"/>
      <w:pPr>
        <w:ind w:left="3600" w:hanging="360"/>
      </w:pPr>
    </w:lvl>
    <w:lvl w:ilvl="5" w:tplc="66F41072">
      <w:start w:val="1"/>
      <w:numFmt w:val="lowerRoman"/>
      <w:lvlText w:val="%6."/>
      <w:lvlJc w:val="right"/>
      <w:pPr>
        <w:ind w:left="4320" w:hanging="180"/>
      </w:pPr>
    </w:lvl>
    <w:lvl w:ilvl="6" w:tplc="4CB05E30">
      <w:start w:val="1"/>
      <w:numFmt w:val="decimal"/>
      <w:lvlText w:val="%7."/>
      <w:lvlJc w:val="left"/>
      <w:pPr>
        <w:ind w:left="5040" w:hanging="360"/>
      </w:pPr>
    </w:lvl>
    <w:lvl w:ilvl="7" w:tplc="B074DCD8">
      <w:start w:val="1"/>
      <w:numFmt w:val="lowerLetter"/>
      <w:lvlText w:val="%8."/>
      <w:lvlJc w:val="left"/>
      <w:pPr>
        <w:ind w:left="5760" w:hanging="360"/>
      </w:pPr>
    </w:lvl>
    <w:lvl w:ilvl="8" w:tplc="DF6E18D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73133"/>
    <w:multiLevelType w:val="hybridMultilevel"/>
    <w:tmpl w:val="5FDCF9CE"/>
    <w:lvl w:ilvl="0" w:tplc="0DBA13C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42F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FCFF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89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FCD2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5C51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1EC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E206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E0C4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404FE0"/>
    <w:multiLevelType w:val="hybridMultilevel"/>
    <w:tmpl w:val="064E5742"/>
    <w:lvl w:ilvl="0" w:tplc="038ECE08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CD6ABE"/>
    <w:multiLevelType w:val="hybridMultilevel"/>
    <w:tmpl w:val="80F6E18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9D23F7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5E4AA6"/>
    <w:multiLevelType w:val="hybridMultilevel"/>
    <w:tmpl w:val="22D0055E"/>
    <w:lvl w:ilvl="0" w:tplc="2C0057C8">
      <w:start w:val="1"/>
      <w:numFmt w:val="lowerLetter"/>
      <w:lvlText w:val="%1)"/>
      <w:lvlJc w:val="left"/>
      <w:pPr>
        <w:ind w:left="720" w:hanging="360"/>
      </w:pPr>
    </w:lvl>
    <w:lvl w:ilvl="1" w:tplc="137CDDC6">
      <w:start w:val="1"/>
      <w:numFmt w:val="lowerLetter"/>
      <w:lvlText w:val="%2."/>
      <w:lvlJc w:val="left"/>
      <w:pPr>
        <w:ind w:left="1440" w:hanging="360"/>
      </w:pPr>
    </w:lvl>
    <w:lvl w:ilvl="2" w:tplc="AAA657B0">
      <w:start w:val="1"/>
      <w:numFmt w:val="lowerRoman"/>
      <w:lvlText w:val="%3."/>
      <w:lvlJc w:val="right"/>
      <w:pPr>
        <w:ind w:left="2160" w:hanging="180"/>
      </w:pPr>
    </w:lvl>
    <w:lvl w:ilvl="3" w:tplc="6052B6D8">
      <w:start w:val="1"/>
      <w:numFmt w:val="decimal"/>
      <w:lvlText w:val="%4."/>
      <w:lvlJc w:val="left"/>
      <w:pPr>
        <w:ind w:left="2880" w:hanging="360"/>
      </w:pPr>
    </w:lvl>
    <w:lvl w:ilvl="4" w:tplc="03BEFC82">
      <w:start w:val="1"/>
      <w:numFmt w:val="lowerLetter"/>
      <w:lvlText w:val="%5."/>
      <w:lvlJc w:val="left"/>
      <w:pPr>
        <w:ind w:left="3600" w:hanging="360"/>
      </w:pPr>
    </w:lvl>
    <w:lvl w:ilvl="5" w:tplc="9752A29E">
      <w:start w:val="1"/>
      <w:numFmt w:val="lowerRoman"/>
      <w:lvlText w:val="%6."/>
      <w:lvlJc w:val="right"/>
      <w:pPr>
        <w:ind w:left="4320" w:hanging="180"/>
      </w:pPr>
    </w:lvl>
    <w:lvl w:ilvl="6" w:tplc="0840F41E">
      <w:start w:val="1"/>
      <w:numFmt w:val="decimal"/>
      <w:lvlText w:val="%7."/>
      <w:lvlJc w:val="left"/>
      <w:pPr>
        <w:ind w:left="5040" w:hanging="360"/>
      </w:pPr>
    </w:lvl>
    <w:lvl w:ilvl="7" w:tplc="DF74E37E">
      <w:start w:val="1"/>
      <w:numFmt w:val="lowerLetter"/>
      <w:lvlText w:val="%8."/>
      <w:lvlJc w:val="left"/>
      <w:pPr>
        <w:ind w:left="5760" w:hanging="360"/>
      </w:pPr>
    </w:lvl>
    <w:lvl w:ilvl="8" w:tplc="ED84623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607E9"/>
    <w:multiLevelType w:val="hybridMultilevel"/>
    <w:tmpl w:val="29AC1486"/>
    <w:lvl w:ilvl="0" w:tplc="9B348724">
      <w:start w:val="1"/>
      <w:numFmt w:val="lowerLetter"/>
      <w:lvlText w:val="%1)"/>
      <w:lvlJc w:val="left"/>
      <w:pPr>
        <w:ind w:left="720" w:hanging="360"/>
      </w:pPr>
    </w:lvl>
    <w:lvl w:ilvl="1" w:tplc="F5EE5F98">
      <w:start w:val="1"/>
      <w:numFmt w:val="lowerLetter"/>
      <w:lvlText w:val="%2."/>
      <w:lvlJc w:val="left"/>
      <w:pPr>
        <w:ind w:left="1440" w:hanging="360"/>
      </w:pPr>
    </w:lvl>
    <w:lvl w:ilvl="2" w:tplc="ABDA605A">
      <w:start w:val="1"/>
      <w:numFmt w:val="lowerRoman"/>
      <w:lvlText w:val="%3."/>
      <w:lvlJc w:val="right"/>
      <w:pPr>
        <w:ind w:left="2160" w:hanging="180"/>
      </w:pPr>
    </w:lvl>
    <w:lvl w:ilvl="3" w:tplc="C8F62766">
      <w:start w:val="1"/>
      <w:numFmt w:val="decimal"/>
      <w:lvlText w:val="%4."/>
      <w:lvlJc w:val="left"/>
      <w:pPr>
        <w:ind w:left="2880" w:hanging="360"/>
      </w:pPr>
    </w:lvl>
    <w:lvl w:ilvl="4" w:tplc="FF4005D0">
      <w:start w:val="1"/>
      <w:numFmt w:val="lowerLetter"/>
      <w:lvlText w:val="%5."/>
      <w:lvlJc w:val="left"/>
      <w:pPr>
        <w:ind w:left="3600" w:hanging="360"/>
      </w:pPr>
    </w:lvl>
    <w:lvl w:ilvl="5" w:tplc="691A8D10">
      <w:start w:val="1"/>
      <w:numFmt w:val="lowerRoman"/>
      <w:lvlText w:val="%6."/>
      <w:lvlJc w:val="right"/>
      <w:pPr>
        <w:ind w:left="4320" w:hanging="180"/>
      </w:pPr>
    </w:lvl>
    <w:lvl w:ilvl="6" w:tplc="0742BBDC">
      <w:start w:val="1"/>
      <w:numFmt w:val="decimal"/>
      <w:lvlText w:val="%7."/>
      <w:lvlJc w:val="left"/>
      <w:pPr>
        <w:ind w:left="5040" w:hanging="360"/>
      </w:pPr>
    </w:lvl>
    <w:lvl w:ilvl="7" w:tplc="9C7CB028">
      <w:start w:val="1"/>
      <w:numFmt w:val="lowerLetter"/>
      <w:lvlText w:val="%8."/>
      <w:lvlJc w:val="left"/>
      <w:pPr>
        <w:ind w:left="5760" w:hanging="360"/>
      </w:pPr>
    </w:lvl>
    <w:lvl w:ilvl="8" w:tplc="8B90B96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D4098A"/>
    <w:multiLevelType w:val="hybridMultilevel"/>
    <w:tmpl w:val="2BFA5B9E"/>
    <w:lvl w:ilvl="0" w:tplc="29D2B75A">
      <w:start w:val="1"/>
      <w:numFmt w:val="lowerLetter"/>
      <w:lvlText w:val="%1)"/>
      <w:lvlJc w:val="left"/>
      <w:pPr>
        <w:ind w:left="720" w:hanging="360"/>
      </w:pPr>
    </w:lvl>
    <w:lvl w:ilvl="1" w:tplc="69B6E500">
      <w:start w:val="1"/>
      <w:numFmt w:val="lowerLetter"/>
      <w:lvlText w:val="%2."/>
      <w:lvlJc w:val="left"/>
      <w:pPr>
        <w:ind w:left="1440" w:hanging="360"/>
      </w:pPr>
    </w:lvl>
    <w:lvl w:ilvl="2" w:tplc="AE70A002">
      <w:start w:val="1"/>
      <w:numFmt w:val="lowerRoman"/>
      <w:lvlText w:val="%3."/>
      <w:lvlJc w:val="right"/>
      <w:pPr>
        <w:ind w:left="2160" w:hanging="180"/>
      </w:pPr>
    </w:lvl>
    <w:lvl w:ilvl="3" w:tplc="0D4EBEB8">
      <w:start w:val="1"/>
      <w:numFmt w:val="decimal"/>
      <w:lvlText w:val="%4."/>
      <w:lvlJc w:val="left"/>
      <w:pPr>
        <w:ind w:left="2880" w:hanging="360"/>
      </w:pPr>
    </w:lvl>
    <w:lvl w:ilvl="4" w:tplc="50E4D4FE">
      <w:start w:val="1"/>
      <w:numFmt w:val="lowerLetter"/>
      <w:lvlText w:val="%5."/>
      <w:lvlJc w:val="left"/>
      <w:pPr>
        <w:ind w:left="3600" w:hanging="360"/>
      </w:pPr>
    </w:lvl>
    <w:lvl w:ilvl="5" w:tplc="979A9E10">
      <w:start w:val="1"/>
      <w:numFmt w:val="lowerRoman"/>
      <w:lvlText w:val="%6."/>
      <w:lvlJc w:val="right"/>
      <w:pPr>
        <w:ind w:left="4320" w:hanging="180"/>
      </w:pPr>
    </w:lvl>
    <w:lvl w:ilvl="6" w:tplc="65C8155E">
      <w:start w:val="1"/>
      <w:numFmt w:val="decimal"/>
      <w:lvlText w:val="%7."/>
      <w:lvlJc w:val="left"/>
      <w:pPr>
        <w:ind w:left="5040" w:hanging="360"/>
      </w:pPr>
    </w:lvl>
    <w:lvl w:ilvl="7" w:tplc="1DDE294A">
      <w:start w:val="1"/>
      <w:numFmt w:val="lowerLetter"/>
      <w:lvlText w:val="%8."/>
      <w:lvlJc w:val="left"/>
      <w:pPr>
        <w:ind w:left="5760" w:hanging="360"/>
      </w:pPr>
    </w:lvl>
    <w:lvl w:ilvl="8" w:tplc="470ADF3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F12A07"/>
    <w:multiLevelType w:val="hybridMultilevel"/>
    <w:tmpl w:val="36D26410"/>
    <w:lvl w:ilvl="0" w:tplc="39B895D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0020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BEE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800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E463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5E5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AEF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A57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F62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B97717"/>
    <w:multiLevelType w:val="multilevel"/>
    <w:tmpl w:val="8F181DA8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FF13D4E"/>
    <w:multiLevelType w:val="multilevel"/>
    <w:tmpl w:val="3726076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F2848"/>
    <w:multiLevelType w:val="hybridMultilevel"/>
    <w:tmpl w:val="FB2A0840"/>
    <w:lvl w:ilvl="0" w:tplc="EFE81818">
      <w:start w:val="1"/>
      <w:numFmt w:val="lowerLetter"/>
      <w:lvlText w:val="%1."/>
      <w:lvlJc w:val="left"/>
      <w:pPr>
        <w:ind w:left="720" w:hanging="360"/>
      </w:pPr>
    </w:lvl>
    <w:lvl w:ilvl="1" w:tplc="B4A25524">
      <w:start w:val="1"/>
      <w:numFmt w:val="lowerLetter"/>
      <w:lvlText w:val="%2."/>
      <w:lvlJc w:val="left"/>
      <w:pPr>
        <w:ind w:left="1440" w:hanging="360"/>
      </w:pPr>
    </w:lvl>
    <w:lvl w:ilvl="2" w:tplc="DD08296E">
      <w:start w:val="1"/>
      <w:numFmt w:val="lowerRoman"/>
      <w:lvlText w:val="%3."/>
      <w:lvlJc w:val="right"/>
      <w:pPr>
        <w:ind w:left="2160" w:hanging="180"/>
      </w:pPr>
    </w:lvl>
    <w:lvl w:ilvl="3" w:tplc="E4BA43EA">
      <w:start w:val="1"/>
      <w:numFmt w:val="decimal"/>
      <w:lvlText w:val="%4."/>
      <w:lvlJc w:val="left"/>
      <w:pPr>
        <w:ind w:left="2880" w:hanging="360"/>
      </w:pPr>
    </w:lvl>
    <w:lvl w:ilvl="4" w:tplc="C1A6A3F2">
      <w:start w:val="1"/>
      <w:numFmt w:val="lowerLetter"/>
      <w:lvlText w:val="%5."/>
      <w:lvlJc w:val="left"/>
      <w:pPr>
        <w:ind w:left="3600" w:hanging="360"/>
      </w:pPr>
    </w:lvl>
    <w:lvl w:ilvl="5" w:tplc="FFEA36DC">
      <w:start w:val="1"/>
      <w:numFmt w:val="lowerRoman"/>
      <w:lvlText w:val="%6."/>
      <w:lvlJc w:val="right"/>
      <w:pPr>
        <w:ind w:left="4320" w:hanging="180"/>
      </w:pPr>
    </w:lvl>
    <w:lvl w:ilvl="6" w:tplc="E3C49486">
      <w:start w:val="1"/>
      <w:numFmt w:val="decimal"/>
      <w:lvlText w:val="%7."/>
      <w:lvlJc w:val="left"/>
      <w:pPr>
        <w:ind w:left="5040" w:hanging="360"/>
      </w:pPr>
    </w:lvl>
    <w:lvl w:ilvl="7" w:tplc="6E948A20">
      <w:start w:val="1"/>
      <w:numFmt w:val="lowerLetter"/>
      <w:lvlText w:val="%8."/>
      <w:lvlJc w:val="left"/>
      <w:pPr>
        <w:ind w:left="5760" w:hanging="360"/>
      </w:pPr>
    </w:lvl>
    <w:lvl w:ilvl="8" w:tplc="66AC44CC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F744B"/>
    <w:multiLevelType w:val="hybridMultilevel"/>
    <w:tmpl w:val="371C7A2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7401EE"/>
    <w:multiLevelType w:val="hybridMultilevel"/>
    <w:tmpl w:val="56CC4A22"/>
    <w:lvl w:ilvl="0" w:tplc="78FCF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6D1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30F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A24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659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E8B6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C8F4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7020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66C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B64800"/>
    <w:multiLevelType w:val="hybridMultilevel"/>
    <w:tmpl w:val="C024BD80"/>
    <w:lvl w:ilvl="0" w:tplc="7F484BE0">
      <w:start w:val="1"/>
      <w:numFmt w:val="lowerLetter"/>
      <w:lvlText w:val="%1)"/>
      <w:lvlJc w:val="left"/>
      <w:pPr>
        <w:ind w:left="720" w:hanging="360"/>
      </w:pPr>
    </w:lvl>
    <w:lvl w:ilvl="1" w:tplc="52862DE8">
      <w:start w:val="1"/>
      <w:numFmt w:val="lowerLetter"/>
      <w:lvlText w:val="%2."/>
      <w:lvlJc w:val="left"/>
      <w:pPr>
        <w:ind w:left="1440" w:hanging="360"/>
      </w:pPr>
    </w:lvl>
    <w:lvl w:ilvl="2" w:tplc="636EFB98">
      <w:start w:val="1"/>
      <w:numFmt w:val="lowerRoman"/>
      <w:lvlText w:val="%3."/>
      <w:lvlJc w:val="right"/>
      <w:pPr>
        <w:ind w:left="2160" w:hanging="180"/>
      </w:pPr>
    </w:lvl>
    <w:lvl w:ilvl="3" w:tplc="90F47B32">
      <w:start w:val="1"/>
      <w:numFmt w:val="decimal"/>
      <w:lvlText w:val="%4."/>
      <w:lvlJc w:val="left"/>
      <w:pPr>
        <w:ind w:left="2880" w:hanging="360"/>
      </w:pPr>
    </w:lvl>
    <w:lvl w:ilvl="4" w:tplc="C7942296">
      <w:start w:val="1"/>
      <w:numFmt w:val="lowerLetter"/>
      <w:lvlText w:val="%5."/>
      <w:lvlJc w:val="left"/>
      <w:pPr>
        <w:ind w:left="3600" w:hanging="360"/>
      </w:pPr>
    </w:lvl>
    <w:lvl w:ilvl="5" w:tplc="4C2C8C38">
      <w:start w:val="1"/>
      <w:numFmt w:val="lowerRoman"/>
      <w:lvlText w:val="%6."/>
      <w:lvlJc w:val="right"/>
      <w:pPr>
        <w:ind w:left="4320" w:hanging="180"/>
      </w:pPr>
    </w:lvl>
    <w:lvl w:ilvl="6" w:tplc="D3ACFB32">
      <w:start w:val="1"/>
      <w:numFmt w:val="decimal"/>
      <w:lvlText w:val="%7."/>
      <w:lvlJc w:val="left"/>
      <w:pPr>
        <w:ind w:left="5040" w:hanging="360"/>
      </w:pPr>
    </w:lvl>
    <w:lvl w:ilvl="7" w:tplc="53A43F30">
      <w:start w:val="1"/>
      <w:numFmt w:val="lowerLetter"/>
      <w:lvlText w:val="%8."/>
      <w:lvlJc w:val="left"/>
      <w:pPr>
        <w:ind w:left="5760" w:hanging="360"/>
      </w:pPr>
    </w:lvl>
    <w:lvl w:ilvl="8" w:tplc="97A40C5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15"/>
  </w:num>
  <w:num w:numId="4">
    <w:abstractNumId w:val="39"/>
  </w:num>
  <w:num w:numId="5">
    <w:abstractNumId w:val="26"/>
  </w:num>
  <w:num w:numId="6">
    <w:abstractNumId w:val="38"/>
  </w:num>
  <w:num w:numId="7">
    <w:abstractNumId w:val="43"/>
  </w:num>
  <w:num w:numId="8">
    <w:abstractNumId w:val="30"/>
  </w:num>
  <w:num w:numId="9">
    <w:abstractNumId w:val="32"/>
  </w:num>
  <w:num w:numId="10">
    <w:abstractNumId w:val="14"/>
  </w:num>
  <w:num w:numId="11">
    <w:abstractNumId w:val="27"/>
  </w:num>
  <w:num w:numId="12">
    <w:abstractNumId w:val="46"/>
  </w:num>
  <w:num w:numId="13">
    <w:abstractNumId w:val="21"/>
  </w:num>
  <w:num w:numId="14">
    <w:abstractNumId w:val="37"/>
  </w:num>
  <w:num w:numId="15">
    <w:abstractNumId w:val="13"/>
  </w:num>
  <w:num w:numId="16">
    <w:abstractNumId w:val="0"/>
  </w:num>
  <w:num w:numId="17">
    <w:abstractNumId w:val="31"/>
  </w:num>
  <w:num w:numId="18">
    <w:abstractNumId w:val="18"/>
  </w:num>
  <w:num w:numId="19">
    <w:abstractNumId w:val="4"/>
  </w:num>
  <w:num w:numId="20">
    <w:abstractNumId w:val="6"/>
  </w:num>
  <w:num w:numId="21">
    <w:abstractNumId w:val="45"/>
  </w:num>
  <w:num w:numId="22">
    <w:abstractNumId w:val="42"/>
  </w:num>
  <w:num w:numId="23">
    <w:abstractNumId w:val="41"/>
  </w:num>
  <w:num w:numId="24">
    <w:abstractNumId w:val="22"/>
  </w:num>
  <w:num w:numId="25">
    <w:abstractNumId w:val="3"/>
  </w:num>
  <w:num w:numId="26">
    <w:abstractNumId w:val="8"/>
  </w:num>
  <w:num w:numId="27">
    <w:abstractNumId w:val="11"/>
  </w:num>
  <w:num w:numId="28">
    <w:abstractNumId w:val="35"/>
  </w:num>
  <w:num w:numId="29">
    <w:abstractNumId w:val="40"/>
  </w:num>
  <w:num w:numId="30">
    <w:abstractNumId w:val="29"/>
  </w:num>
  <w:num w:numId="31">
    <w:abstractNumId w:val="28"/>
  </w:num>
  <w:num w:numId="32">
    <w:abstractNumId w:val="23"/>
  </w:num>
  <w:num w:numId="33">
    <w:abstractNumId w:val="25"/>
  </w:num>
  <w:num w:numId="34">
    <w:abstractNumId w:val="44"/>
  </w:num>
  <w:num w:numId="35">
    <w:abstractNumId w:val="16"/>
  </w:num>
  <w:num w:numId="36">
    <w:abstractNumId w:val="10"/>
  </w:num>
  <w:num w:numId="37">
    <w:abstractNumId w:val="12"/>
  </w:num>
  <w:num w:numId="38">
    <w:abstractNumId w:val="5"/>
  </w:num>
  <w:num w:numId="39">
    <w:abstractNumId w:val="2"/>
  </w:num>
  <w:num w:numId="40">
    <w:abstractNumId w:val="34"/>
  </w:num>
  <w:num w:numId="41">
    <w:abstractNumId w:val="7"/>
  </w:num>
  <w:num w:numId="42">
    <w:abstractNumId w:val="17"/>
  </w:num>
  <w:num w:numId="43">
    <w:abstractNumId w:val="33"/>
  </w:num>
  <w:num w:numId="44">
    <w:abstractNumId w:val="9"/>
  </w:num>
  <w:num w:numId="45">
    <w:abstractNumId w:val="19"/>
  </w:num>
  <w:num w:numId="46">
    <w:abstractNumId w:val="24"/>
  </w:num>
  <w:num w:numId="47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1C7D"/>
    <w:rsid w:val="0000241E"/>
    <w:rsid w:val="00002B28"/>
    <w:rsid w:val="00002C2D"/>
    <w:rsid w:val="000034C0"/>
    <w:rsid w:val="000046F5"/>
    <w:rsid w:val="00004B57"/>
    <w:rsid w:val="00005BE8"/>
    <w:rsid w:val="00006669"/>
    <w:rsid w:val="00011182"/>
    <w:rsid w:val="00012597"/>
    <w:rsid w:val="000136A8"/>
    <w:rsid w:val="0001394D"/>
    <w:rsid w:val="00013FCD"/>
    <w:rsid w:val="00015D79"/>
    <w:rsid w:val="000161A3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5A0D"/>
    <w:rsid w:val="00046435"/>
    <w:rsid w:val="0004752C"/>
    <w:rsid w:val="00050891"/>
    <w:rsid w:val="000514FC"/>
    <w:rsid w:val="00052C26"/>
    <w:rsid w:val="00053126"/>
    <w:rsid w:val="00055701"/>
    <w:rsid w:val="00056C0D"/>
    <w:rsid w:val="00056F02"/>
    <w:rsid w:val="0005792C"/>
    <w:rsid w:val="00060018"/>
    <w:rsid w:val="000601F2"/>
    <w:rsid w:val="000604C1"/>
    <w:rsid w:val="000607BB"/>
    <w:rsid w:val="00061077"/>
    <w:rsid w:val="00063CE9"/>
    <w:rsid w:val="00064B98"/>
    <w:rsid w:val="000652D3"/>
    <w:rsid w:val="000657C9"/>
    <w:rsid w:val="00066220"/>
    <w:rsid w:val="00066388"/>
    <w:rsid w:val="0006783F"/>
    <w:rsid w:val="000702D5"/>
    <w:rsid w:val="00070CC4"/>
    <w:rsid w:val="00070D40"/>
    <w:rsid w:val="0007179C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9CA"/>
    <w:rsid w:val="00085BB2"/>
    <w:rsid w:val="00086730"/>
    <w:rsid w:val="00086BBE"/>
    <w:rsid w:val="00087943"/>
    <w:rsid w:val="00090D58"/>
    <w:rsid w:val="00091A35"/>
    <w:rsid w:val="00092916"/>
    <w:rsid w:val="00094DE3"/>
    <w:rsid w:val="00095850"/>
    <w:rsid w:val="00096C91"/>
    <w:rsid w:val="00097CD6"/>
    <w:rsid w:val="000A0BCE"/>
    <w:rsid w:val="000A1C6B"/>
    <w:rsid w:val="000A1DB3"/>
    <w:rsid w:val="000A28EB"/>
    <w:rsid w:val="000A3089"/>
    <w:rsid w:val="000A31C8"/>
    <w:rsid w:val="000A42E7"/>
    <w:rsid w:val="000A43CC"/>
    <w:rsid w:val="000A4BDB"/>
    <w:rsid w:val="000A4D14"/>
    <w:rsid w:val="000A65D0"/>
    <w:rsid w:val="000B0A80"/>
    <w:rsid w:val="000B2373"/>
    <w:rsid w:val="000B289D"/>
    <w:rsid w:val="000B43A2"/>
    <w:rsid w:val="000B46E9"/>
    <w:rsid w:val="000B53A4"/>
    <w:rsid w:val="000B64EC"/>
    <w:rsid w:val="000B67C0"/>
    <w:rsid w:val="000B7926"/>
    <w:rsid w:val="000B7E21"/>
    <w:rsid w:val="000B7FA0"/>
    <w:rsid w:val="000C04CB"/>
    <w:rsid w:val="000C1621"/>
    <w:rsid w:val="000C3402"/>
    <w:rsid w:val="000C4839"/>
    <w:rsid w:val="000C57DF"/>
    <w:rsid w:val="000C5B27"/>
    <w:rsid w:val="000C7547"/>
    <w:rsid w:val="000D13DC"/>
    <w:rsid w:val="000D3836"/>
    <w:rsid w:val="000D3C26"/>
    <w:rsid w:val="000D46EF"/>
    <w:rsid w:val="000D569B"/>
    <w:rsid w:val="000D5C8D"/>
    <w:rsid w:val="000D6066"/>
    <w:rsid w:val="000DD929"/>
    <w:rsid w:val="000E288D"/>
    <w:rsid w:val="000E3429"/>
    <w:rsid w:val="000E39FD"/>
    <w:rsid w:val="000E61EA"/>
    <w:rsid w:val="000E63C1"/>
    <w:rsid w:val="000F0664"/>
    <w:rsid w:val="000F0DE7"/>
    <w:rsid w:val="000F2950"/>
    <w:rsid w:val="000F2CB6"/>
    <w:rsid w:val="000F4404"/>
    <w:rsid w:val="000F6597"/>
    <w:rsid w:val="000F6AFB"/>
    <w:rsid w:val="000F6CDF"/>
    <w:rsid w:val="000F73AB"/>
    <w:rsid w:val="000F7D5F"/>
    <w:rsid w:val="001005E6"/>
    <w:rsid w:val="00100F5A"/>
    <w:rsid w:val="0010199B"/>
    <w:rsid w:val="00101AF0"/>
    <w:rsid w:val="00102373"/>
    <w:rsid w:val="00103C45"/>
    <w:rsid w:val="00105491"/>
    <w:rsid w:val="00106484"/>
    <w:rsid w:val="001064EF"/>
    <w:rsid w:val="00106CE8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36C9"/>
    <w:rsid w:val="00113959"/>
    <w:rsid w:val="00113A3B"/>
    <w:rsid w:val="00114116"/>
    <w:rsid w:val="00114E8A"/>
    <w:rsid w:val="00115727"/>
    <w:rsid w:val="00115E00"/>
    <w:rsid w:val="00116C6E"/>
    <w:rsid w:val="00117A57"/>
    <w:rsid w:val="00120A1B"/>
    <w:rsid w:val="00121426"/>
    <w:rsid w:val="001227E3"/>
    <w:rsid w:val="001254CA"/>
    <w:rsid w:val="00125818"/>
    <w:rsid w:val="00125D76"/>
    <w:rsid w:val="001267E6"/>
    <w:rsid w:val="001279BC"/>
    <w:rsid w:val="00127BE1"/>
    <w:rsid w:val="00127CCF"/>
    <w:rsid w:val="001301F4"/>
    <w:rsid w:val="00130C17"/>
    <w:rsid w:val="00130E2E"/>
    <w:rsid w:val="0013131F"/>
    <w:rsid w:val="00131CF4"/>
    <w:rsid w:val="00132077"/>
    <w:rsid w:val="00133596"/>
    <w:rsid w:val="00133B38"/>
    <w:rsid w:val="00133DED"/>
    <w:rsid w:val="00134021"/>
    <w:rsid w:val="001348DA"/>
    <w:rsid w:val="00135939"/>
    <w:rsid w:val="00135A13"/>
    <w:rsid w:val="00135A57"/>
    <w:rsid w:val="00136344"/>
    <w:rsid w:val="001373B9"/>
    <w:rsid w:val="00141263"/>
    <w:rsid w:val="00141CD8"/>
    <w:rsid w:val="00143012"/>
    <w:rsid w:val="00143502"/>
    <w:rsid w:val="00143EB9"/>
    <w:rsid w:val="0014413C"/>
    <w:rsid w:val="00144D59"/>
    <w:rsid w:val="00144F19"/>
    <w:rsid w:val="00146BB7"/>
    <w:rsid w:val="00147051"/>
    <w:rsid w:val="00147221"/>
    <w:rsid w:val="001503E1"/>
    <w:rsid w:val="00150D7C"/>
    <w:rsid w:val="00150FCB"/>
    <w:rsid w:val="001510B1"/>
    <w:rsid w:val="00153024"/>
    <w:rsid w:val="001535A0"/>
    <w:rsid w:val="001539A6"/>
    <w:rsid w:val="00154177"/>
    <w:rsid w:val="00154548"/>
    <w:rsid w:val="0015603A"/>
    <w:rsid w:val="00156D37"/>
    <w:rsid w:val="0015770A"/>
    <w:rsid w:val="001577B8"/>
    <w:rsid w:val="00157E17"/>
    <w:rsid w:val="001603AA"/>
    <w:rsid w:val="00160CB8"/>
    <w:rsid w:val="0016205C"/>
    <w:rsid w:val="00162735"/>
    <w:rsid w:val="00163DAA"/>
    <w:rsid w:val="001643C4"/>
    <w:rsid w:val="0016446F"/>
    <w:rsid w:val="00166EEA"/>
    <w:rsid w:val="00167078"/>
    <w:rsid w:val="00170A6B"/>
    <w:rsid w:val="00170B51"/>
    <w:rsid w:val="00172E8D"/>
    <w:rsid w:val="00172F22"/>
    <w:rsid w:val="00173A05"/>
    <w:rsid w:val="0017415E"/>
    <w:rsid w:val="001743E5"/>
    <w:rsid w:val="001746FE"/>
    <w:rsid w:val="001753FC"/>
    <w:rsid w:val="00175EC3"/>
    <w:rsid w:val="001768F3"/>
    <w:rsid w:val="00176B5A"/>
    <w:rsid w:val="00176FC2"/>
    <w:rsid w:val="00176FE6"/>
    <w:rsid w:val="001772A5"/>
    <w:rsid w:val="00180C90"/>
    <w:rsid w:val="00181586"/>
    <w:rsid w:val="00181BA2"/>
    <w:rsid w:val="00184CFE"/>
    <w:rsid w:val="00186AA2"/>
    <w:rsid w:val="001873F6"/>
    <w:rsid w:val="0018776A"/>
    <w:rsid w:val="0019043F"/>
    <w:rsid w:val="00191D71"/>
    <w:rsid w:val="00194E1E"/>
    <w:rsid w:val="001963E0"/>
    <w:rsid w:val="001A0872"/>
    <w:rsid w:val="001A0DE1"/>
    <w:rsid w:val="001A0E07"/>
    <w:rsid w:val="001A1435"/>
    <w:rsid w:val="001A56F6"/>
    <w:rsid w:val="001A5C9F"/>
    <w:rsid w:val="001A6B36"/>
    <w:rsid w:val="001A7A2C"/>
    <w:rsid w:val="001B005D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4176"/>
    <w:rsid w:val="001C474F"/>
    <w:rsid w:val="001C4A01"/>
    <w:rsid w:val="001C4A71"/>
    <w:rsid w:val="001C4CC3"/>
    <w:rsid w:val="001C5586"/>
    <w:rsid w:val="001C5796"/>
    <w:rsid w:val="001C7B9C"/>
    <w:rsid w:val="001D0CFB"/>
    <w:rsid w:val="001D1087"/>
    <w:rsid w:val="001D1375"/>
    <w:rsid w:val="001D2335"/>
    <w:rsid w:val="001D2C2B"/>
    <w:rsid w:val="001D2E3D"/>
    <w:rsid w:val="001D32FB"/>
    <w:rsid w:val="001D4BFB"/>
    <w:rsid w:val="001D6A0D"/>
    <w:rsid w:val="001D7DAC"/>
    <w:rsid w:val="001E11A9"/>
    <w:rsid w:val="001E1219"/>
    <w:rsid w:val="001E1468"/>
    <w:rsid w:val="001E307C"/>
    <w:rsid w:val="001E347F"/>
    <w:rsid w:val="001E489F"/>
    <w:rsid w:val="001E4C98"/>
    <w:rsid w:val="001E4DB3"/>
    <w:rsid w:val="001F0C10"/>
    <w:rsid w:val="001F0E66"/>
    <w:rsid w:val="001F0F46"/>
    <w:rsid w:val="001F1793"/>
    <w:rsid w:val="001F1A99"/>
    <w:rsid w:val="001F263A"/>
    <w:rsid w:val="001F27D3"/>
    <w:rsid w:val="001F340F"/>
    <w:rsid w:val="001F3B5A"/>
    <w:rsid w:val="001F4152"/>
    <w:rsid w:val="001F47C7"/>
    <w:rsid w:val="001F54BA"/>
    <w:rsid w:val="001F58E8"/>
    <w:rsid w:val="001F6470"/>
    <w:rsid w:val="001F6FE2"/>
    <w:rsid w:val="0020029D"/>
    <w:rsid w:val="0020105B"/>
    <w:rsid w:val="0020273B"/>
    <w:rsid w:val="00202A87"/>
    <w:rsid w:val="002031AB"/>
    <w:rsid w:val="00203221"/>
    <w:rsid w:val="00204293"/>
    <w:rsid w:val="002044C8"/>
    <w:rsid w:val="00204833"/>
    <w:rsid w:val="002051DF"/>
    <w:rsid w:val="002055E2"/>
    <w:rsid w:val="00205820"/>
    <w:rsid w:val="00205CBB"/>
    <w:rsid w:val="002061BD"/>
    <w:rsid w:val="0020791E"/>
    <w:rsid w:val="00207AD5"/>
    <w:rsid w:val="00211561"/>
    <w:rsid w:val="00211F47"/>
    <w:rsid w:val="002120D7"/>
    <w:rsid w:val="00213E6F"/>
    <w:rsid w:val="00214DEB"/>
    <w:rsid w:val="0021590D"/>
    <w:rsid w:val="00216A71"/>
    <w:rsid w:val="002205C5"/>
    <w:rsid w:val="00221380"/>
    <w:rsid w:val="00223D39"/>
    <w:rsid w:val="00224E30"/>
    <w:rsid w:val="00225AB1"/>
    <w:rsid w:val="002262A9"/>
    <w:rsid w:val="00227CBB"/>
    <w:rsid w:val="002301F9"/>
    <w:rsid w:val="00230DBC"/>
    <w:rsid w:val="00231442"/>
    <w:rsid w:val="00233814"/>
    <w:rsid w:val="00233E45"/>
    <w:rsid w:val="00234A0D"/>
    <w:rsid w:val="002351DB"/>
    <w:rsid w:val="00235661"/>
    <w:rsid w:val="002363AF"/>
    <w:rsid w:val="00236C5A"/>
    <w:rsid w:val="00237C3C"/>
    <w:rsid w:val="002402EC"/>
    <w:rsid w:val="002415D3"/>
    <w:rsid w:val="00241922"/>
    <w:rsid w:val="00241985"/>
    <w:rsid w:val="00243711"/>
    <w:rsid w:val="00245866"/>
    <w:rsid w:val="00245ED7"/>
    <w:rsid w:val="00245F2F"/>
    <w:rsid w:val="00247102"/>
    <w:rsid w:val="002474BD"/>
    <w:rsid w:val="002479F2"/>
    <w:rsid w:val="002512BE"/>
    <w:rsid w:val="00251F86"/>
    <w:rsid w:val="00252D91"/>
    <w:rsid w:val="002543DF"/>
    <w:rsid w:val="002558C2"/>
    <w:rsid w:val="00256DA6"/>
    <w:rsid w:val="002570D5"/>
    <w:rsid w:val="00257886"/>
    <w:rsid w:val="002603B6"/>
    <w:rsid w:val="00260868"/>
    <w:rsid w:val="002611F8"/>
    <w:rsid w:val="00261474"/>
    <w:rsid w:val="002616E4"/>
    <w:rsid w:val="00262EBE"/>
    <w:rsid w:val="002634F6"/>
    <w:rsid w:val="00263D72"/>
    <w:rsid w:val="00263DBA"/>
    <w:rsid w:val="00265992"/>
    <w:rsid w:val="002659D0"/>
    <w:rsid w:val="00266237"/>
    <w:rsid w:val="00270E5F"/>
    <w:rsid w:val="002710D6"/>
    <w:rsid w:val="0027259C"/>
    <w:rsid w:val="00274CE9"/>
    <w:rsid w:val="00275393"/>
    <w:rsid w:val="00275B86"/>
    <w:rsid w:val="00275C0C"/>
    <w:rsid w:val="00276448"/>
    <w:rsid w:val="00276C86"/>
    <w:rsid w:val="002778BA"/>
    <w:rsid w:val="002805DF"/>
    <w:rsid w:val="00281C6C"/>
    <w:rsid w:val="0028224C"/>
    <w:rsid w:val="00282689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284F"/>
    <w:rsid w:val="002A383B"/>
    <w:rsid w:val="002A41FD"/>
    <w:rsid w:val="002A50D7"/>
    <w:rsid w:val="002A69FD"/>
    <w:rsid w:val="002A6D65"/>
    <w:rsid w:val="002A78F1"/>
    <w:rsid w:val="002B0396"/>
    <w:rsid w:val="002B04E7"/>
    <w:rsid w:val="002B08C1"/>
    <w:rsid w:val="002B09C3"/>
    <w:rsid w:val="002B133D"/>
    <w:rsid w:val="002B1397"/>
    <w:rsid w:val="002B1E16"/>
    <w:rsid w:val="002B1FE5"/>
    <w:rsid w:val="002B310D"/>
    <w:rsid w:val="002B38B0"/>
    <w:rsid w:val="002B3A04"/>
    <w:rsid w:val="002B3C4A"/>
    <w:rsid w:val="002B4AAF"/>
    <w:rsid w:val="002B7BE1"/>
    <w:rsid w:val="002C06A9"/>
    <w:rsid w:val="002C0720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87C"/>
    <w:rsid w:val="002D2A68"/>
    <w:rsid w:val="002D2F23"/>
    <w:rsid w:val="002D3206"/>
    <w:rsid w:val="002D36E3"/>
    <w:rsid w:val="002D4C28"/>
    <w:rsid w:val="002D5445"/>
    <w:rsid w:val="002D5F94"/>
    <w:rsid w:val="002D693F"/>
    <w:rsid w:val="002E0202"/>
    <w:rsid w:val="002E1A2C"/>
    <w:rsid w:val="002E3754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708"/>
    <w:rsid w:val="00303BCA"/>
    <w:rsid w:val="00304B48"/>
    <w:rsid w:val="00304D45"/>
    <w:rsid w:val="003054BD"/>
    <w:rsid w:val="003059FB"/>
    <w:rsid w:val="003063B8"/>
    <w:rsid w:val="003069A6"/>
    <w:rsid w:val="003071DE"/>
    <w:rsid w:val="003115B2"/>
    <w:rsid w:val="0031193A"/>
    <w:rsid w:val="00312511"/>
    <w:rsid w:val="00313CE1"/>
    <w:rsid w:val="00314D31"/>
    <w:rsid w:val="00316531"/>
    <w:rsid w:val="00316A09"/>
    <w:rsid w:val="00320970"/>
    <w:rsid w:val="0032105B"/>
    <w:rsid w:val="003217CF"/>
    <w:rsid w:val="00322B01"/>
    <w:rsid w:val="003238B5"/>
    <w:rsid w:val="00323CB8"/>
    <w:rsid w:val="00323EEB"/>
    <w:rsid w:val="00324AB0"/>
    <w:rsid w:val="00324B55"/>
    <w:rsid w:val="0032576A"/>
    <w:rsid w:val="00326474"/>
    <w:rsid w:val="003265B6"/>
    <w:rsid w:val="003267BA"/>
    <w:rsid w:val="00326B0D"/>
    <w:rsid w:val="00327695"/>
    <w:rsid w:val="003308E2"/>
    <w:rsid w:val="00331B02"/>
    <w:rsid w:val="00332C03"/>
    <w:rsid w:val="0033360F"/>
    <w:rsid w:val="00334A09"/>
    <w:rsid w:val="00334B80"/>
    <w:rsid w:val="00334C29"/>
    <w:rsid w:val="00334C8F"/>
    <w:rsid w:val="00335273"/>
    <w:rsid w:val="00335608"/>
    <w:rsid w:val="00335A52"/>
    <w:rsid w:val="003370C1"/>
    <w:rsid w:val="00337423"/>
    <w:rsid w:val="0033775C"/>
    <w:rsid w:val="003379E2"/>
    <w:rsid w:val="003415F3"/>
    <w:rsid w:val="003417AB"/>
    <w:rsid w:val="00341825"/>
    <w:rsid w:val="00341856"/>
    <w:rsid w:val="0034371D"/>
    <w:rsid w:val="003440C8"/>
    <w:rsid w:val="0034425A"/>
    <w:rsid w:val="003448E7"/>
    <w:rsid w:val="00346403"/>
    <w:rsid w:val="003466D8"/>
    <w:rsid w:val="00347C14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D3D"/>
    <w:rsid w:val="00363C57"/>
    <w:rsid w:val="00363F7C"/>
    <w:rsid w:val="00366177"/>
    <w:rsid w:val="0036710D"/>
    <w:rsid w:val="00367B04"/>
    <w:rsid w:val="0037090B"/>
    <w:rsid w:val="00370B3D"/>
    <w:rsid w:val="00372E03"/>
    <w:rsid w:val="00373C88"/>
    <w:rsid w:val="003741A0"/>
    <w:rsid w:val="003747E0"/>
    <w:rsid w:val="00375E8D"/>
    <w:rsid w:val="00376709"/>
    <w:rsid w:val="0037751F"/>
    <w:rsid w:val="00380681"/>
    <w:rsid w:val="0038111B"/>
    <w:rsid w:val="00381D57"/>
    <w:rsid w:val="00384D23"/>
    <w:rsid w:val="003856C1"/>
    <w:rsid w:val="00385824"/>
    <w:rsid w:val="00391826"/>
    <w:rsid w:val="00391984"/>
    <w:rsid w:val="00391A51"/>
    <w:rsid w:val="00392683"/>
    <w:rsid w:val="00392732"/>
    <w:rsid w:val="003927B6"/>
    <w:rsid w:val="00392F21"/>
    <w:rsid w:val="00393449"/>
    <w:rsid w:val="003936A7"/>
    <w:rsid w:val="00393911"/>
    <w:rsid w:val="003940D2"/>
    <w:rsid w:val="0039472E"/>
    <w:rsid w:val="00394C3E"/>
    <w:rsid w:val="00395322"/>
    <w:rsid w:val="00395456"/>
    <w:rsid w:val="00395762"/>
    <w:rsid w:val="00395D7E"/>
    <w:rsid w:val="00395EDB"/>
    <w:rsid w:val="00396E77"/>
    <w:rsid w:val="00397033"/>
    <w:rsid w:val="003974D6"/>
    <w:rsid w:val="003978AF"/>
    <w:rsid w:val="003A0041"/>
    <w:rsid w:val="003A0CDC"/>
    <w:rsid w:val="003A11B2"/>
    <w:rsid w:val="003A1B19"/>
    <w:rsid w:val="003A2088"/>
    <w:rsid w:val="003A25E5"/>
    <w:rsid w:val="003A284D"/>
    <w:rsid w:val="003A32A4"/>
    <w:rsid w:val="003A41AA"/>
    <w:rsid w:val="003A4C18"/>
    <w:rsid w:val="003A4D66"/>
    <w:rsid w:val="003A643A"/>
    <w:rsid w:val="003A6CCC"/>
    <w:rsid w:val="003A6DC2"/>
    <w:rsid w:val="003A7182"/>
    <w:rsid w:val="003B01C7"/>
    <w:rsid w:val="003B027B"/>
    <w:rsid w:val="003B037D"/>
    <w:rsid w:val="003B21D6"/>
    <w:rsid w:val="003B28CA"/>
    <w:rsid w:val="003B3A22"/>
    <w:rsid w:val="003B75B8"/>
    <w:rsid w:val="003C3774"/>
    <w:rsid w:val="003C404C"/>
    <w:rsid w:val="003C484C"/>
    <w:rsid w:val="003C6AC0"/>
    <w:rsid w:val="003C6F6F"/>
    <w:rsid w:val="003D0836"/>
    <w:rsid w:val="003D0B1A"/>
    <w:rsid w:val="003D207B"/>
    <w:rsid w:val="003D324E"/>
    <w:rsid w:val="003D3E3E"/>
    <w:rsid w:val="003D4520"/>
    <w:rsid w:val="003D4AF6"/>
    <w:rsid w:val="003D4B19"/>
    <w:rsid w:val="003D7124"/>
    <w:rsid w:val="003D7687"/>
    <w:rsid w:val="003E08B4"/>
    <w:rsid w:val="003E1F57"/>
    <w:rsid w:val="003E2781"/>
    <w:rsid w:val="003E3A3F"/>
    <w:rsid w:val="003E4285"/>
    <w:rsid w:val="003E4D3D"/>
    <w:rsid w:val="003E4F01"/>
    <w:rsid w:val="003E539B"/>
    <w:rsid w:val="003E67A1"/>
    <w:rsid w:val="003E6DDD"/>
    <w:rsid w:val="003E7122"/>
    <w:rsid w:val="003F07A1"/>
    <w:rsid w:val="003F0818"/>
    <w:rsid w:val="003F0A62"/>
    <w:rsid w:val="003F178A"/>
    <w:rsid w:val="003F2BDD"/>
    <w:rsid w:val="003F472D"/>
    <w:rsid w:val="003F5364"/>
    <w:rsid w:val="003F64AF"/>
    <w:rsid w:val="003F6C0A"/>
    <w:rsid w:val="004000A8"/>
    <w:rsid w:val="0040017C"/>
    <w:rsid w:val="004007EF"/>
    <w:rsid w:val="004009CC"/>
    <w:rsid w:val="00400E93"/>
    <w:rsid w:val="004012D3"/>
    <w:rsid w:val="004021DB"/>
    <w:rsid w:val="004023D6"/>
    <w:rsid w:val="00402AA9"/>
    <w:rsid w:val="00403A05"/>
    <w:rsid w:val="00403BD9"/>
    <w:rsid w:val="00404106"/>
    <w:rsid w:val="004064E3"/>
    <w:rsid w:val="00406DFF"/>
    <w:rsid w:val="004071C7"/>
    <w:rsid w:val="004075F6"/>
    <w:rsid w:val="004079BB"/>
    <w:rsid w:val="00411EA8"/>
    <w:rsid w:val="00412239"/>
    <w:rsid w:val="00412EA8"/>
    <w:rsid w:val="004130E9"/>
    <w:rsid w:val="0041342D"/>
    <w:rsid w:val="004140B9"/>
    <w:rsid w:val="00414A92"/>
    <w:rsid w:val="004154C9"/>
    <w:rsid w:val="00417171"/>
    <w:rsid w:val="0042164B"/>
    <w:rsid w:val="00423926"/>
    <w:rsid w:val="004260FC"/>
    <w:rsid w:val="00426BBC"/>
    <w:rsid w:val="00426DF7"/>
    <w:rsid w:val="00426E9B"/>
    <w:rsid w:val="00427F65"/>
    <w:rsid w:val="00430D48"/>
    <w:rsid w:val="00430ECB"/>
    <w:rsid w:val="0043267E"/>
    <w:rsid w:val="00432AF9"/>
    <w:rsid w:val="00433761"/>
    <w:rsid w:val="00433ED6"/>
    <w:rsid w:val="004353D1"/>
    <w:rsid w:val="00436825"/>
    <w:rsid w:val="00436D1F"/>
    <w:rsid w:val="00437BDB"/>
    <w:rsid w:val="00437E7D"/>
    <w:rsid w:val="0044047C"/>
    <w:rsid w:val="00441A23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F7B"/>
    <w:rsid w:val="00455AD3"/>
    <w:rsid w:val="0045618C"/>
    <w:rsid w:val="0045671D"/>
    <w:rsid w:val="00456971"/>
    <w:rsid w:val="004570EC"/>
    <w:rsid w:val="00457953"/>
    <w:rsid w:val="00460D5A"/>
    <w:rsid w:val="00461241"/>
    <w:rsid w:val="00461F18"/>
    <w:rsid w:val="004621B5"/>
    <w:rsid w:val="00462E90"/>
    <w:rsid w:val="00464264"/>
    <w:rsid w:val="00465143"/>
    <w:rsid w:val="00467088"/>
    <w:rsid w:val="0046722D"/>
    <w:rsid w:val="004677F1"/>
    <w:rsid w:val="00467ED7"/>
    <w:rsid w:val="00467FC7"/>
    <w:rsid w:val="004707F5"/>
    <w:rsid w:val="00470EF8"/>
    <w:rsid w:val="004712F6"/>
    <w:rsid w:val="0047287C"/>
    <w:rsid w:val="00472B5B"/>
    <w:rsid w:val="00473DF9"/>
    <w:rsid w:val="004763C7"/>
    <w:rsid w:val="00476F28"/>
    <w:rsid w:val="00477089"/>
    <w:rsid w:val="0048072C"/>
    <w:rsid w:val="00480BAB"/>
    <w:rsid w:val="00480D1F"/>
    <w:rsid w:val="00481832"/>
    <w:rsid w:val="00481F55"/>
    <w:rsid w:val="00484878"/>
    <w:rsid w:val="00487DD9"/>
    <w:rsid w:val="004931E1"/>
    <w:rsid w:val="00493BC5"/>
    <w:rsid w:val="004960C1"/>
    <w:rsid w:val="00496901"/>
    <w:rsid w:val="00496A22"/>
    <w:rsid w:val="004A0E45"/>
    <w:rsid w:val="004A1002"/>
    <w:rsid w:val="004A10FC"/>
    <w:rsid w:val="004A17E3"/>
    <w:rsid w:val="004A188F"/>
    <w:rsid w:val="004A265C"/>
    <w:rsid w:val="004A37CF"/>
    <w:rsid w:val="004A3AD6"/>
    <w:rsid w:val="004A581A"/>
    <w:rsid w:val="004A7F69"/>
    <w:rsid w:val="004B00B6"/>
    <w:rsid w:val="004B05DC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A26"/>
    <w:rsid w:val="004C07E7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57F2"/>
    <w:rsid w:val="004C6769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52B"/>
    <w:rsid w:val="004D7CCF"/>
    <w:rsid w:val="004E1A9A"/>
    <w:rsid w:val="004E1F25"/>
    <w:rsid w:val="004E3FAF"/>
    <w:rsid w:val="004E3FD1"/>
    <w:rsid w:val="004E73B2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184"/>
    <w:rsid w:val="004F6CCD"/>
    <w:rsid w:val="004F7003"/>
    <w:rsid w:val="004F70A6"/>
    <w:rsid w:val="00501143"/>
    <w:rsid w:val="005011AB"/>
    <w:rsid w:val="005011B3"/>
    <w:rsid w:val="0050255C"/>
    <w:rsid w:val="00502785"/>
    <w:rsid w:val="005029A6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B42"/>
    <w:rsid w:val="00510773"/>
    <w:rsid w:val="00511A83"/>
    <w:rsid w:val="00511ABE"/>
    <w:rsid w:val="00512BCE"/>
    <w:rsid w:val="00513114"/>
    <w:rsid w:val="005138AE"/>
    <w:rsid w:val="00514992"/>
    <w:rsid w:val="0051562F"/>
    <w:rsid w:val="0051627A"/>
    <w:rsid w:val="0051654D"/>
    <w:rsid w:val="00517B34"/>
    <w:rsid w:val="0052012C"/>
    <w:rsid w:val="005212CD"/>
    <w:rsid w:val="005214B2"/>
    <w:rsid w:val="00521BB0"/>
    <w:rsid w:val="00522AA1"/>
    <w:rsid w:val="00522BF9"/>
    <w:rsid w:val="00523F2F"/>
    <w:rsid w:val="005249BB"/>
    <w:rsid w:val="00524E45"/>
    <w:rsid w:val="005269D6"/>
    <w:rsid w:val="005303ED"/>
    <w:rsid w:val="005309AD"/>
    <w:rsid w:val="005327FE"/>
    <w:rsid w:val="00532C22"/>
    <w:rsid w:val="00533B2A"/>
    <w:rsid w:val="00533CE4"/>
    <w:rsid w:val="0053463D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3A93"/>
    <w:rsid w:val="00544270"/>
    <w:rsid w:val="0054509B"/>
    <w:rsid w:val="005450CF"/>
    <w:rsid w:val="0054560F"/>
    <w:rsid w:val="00545FB1"/>
    <w:rsid w:val="005473ED"/>
    <w:rsid w:val="005475D2"/>
    <w:rsid w:val="00547B92"/>
    <w:rsid w:val="00547C25"/>
    <w:rsid w:val="00550D77"/>
    <w:rsid w:val="00551234"/>
    <w:rsid w:val="00553128"/>
    <w:rsid w:val="00553193"/>
    <w:rsid w:val="0055420A"/>
    <w:rsid w:val="00554406"/>
    <w:rsid w:val="00556E85"/>
    <w:rsid w:val="00556FBF"/>
    <w:rsid w:val="0055745B"/>
    <w:rsid w:val="0055750A"/>
    <w:rsid w:val="005579CA"/>
    <w:rsid w:val="00562A8D"/>
    <w:rsid w:val="00562EF2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96A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7ED8C"/>
    <w:rsid w:val="0058010A"/>
    <w:rsid w:val="0058137C"/>
    <w:rsid w:val="00581A9E"/>
    <w:rsid w:val="00582281"/>
    <w:rsid w:val="00582736"/>
    <w:rsid w:val="0058313C"/>
    <w:rsid w:val="00583939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37C"/>
    <w:rsid w:val="005A27F9"/>
    <w:rsid w:val="005A32C9"/>
    <w:rsid w:val="005A4395"/>
    <w:rsid w:val="005A4911"/>
    <w:rsid w:val="005A4B85"/>
    <w:rsid w:val="005A5C96"/>
    <w:rsid w:val="005A61B0"/>
    <w:rsid w:val="005A62D7"/>
    <w:rsid w:val="005A6952"/>
    <w:rsid w:val="005A6B71"/>
    <w:rsid w:val="005A701D"/>
    <w:rsid w:val="005A71FC"/>
    <w:rsid w:val="005A7303"/>
    <w:rsid w:val="005B1403"/>
    <w:rsid w:val="005B31D8"/>
    <w:rsid w:val="005B363A"/>
    <w:rsid w:val="005B3F65"/>
    <w:rsid w:val="005B5060"/>
    <w:rsid w:val="005B515F"/>
    <w:rsid w:val="005B57A0"/>
    <w:rsid w:val="005B5959"/>
    <w:rsid w:val="005B5CDC"/>
    <w:rsid w:val="005B69D2"/>
    <w:rsid w:val="005B70DC"/>
    <w:rsid w:val="005B749E"/>
    <w:rsid w:val="005B7628"/>
    <w:rsid w:val="005C01D0"/>
    <w:rsid w:val="005C0A49"/>
    <w:rsid w:val="005C0BA3"/>
    <w:rsid w:val="005C0FB9"/>
    <w:rsid w:val="005C1F1A"/>
    <w:rsid w:val="005C2E99"/>
    <w:rsid w:val="005C33EE"/>
    <w:rsid w:val="005C550D"/>
    <w:rsid w:val="005C5CE2"/>
    <w:rsid w:val="005C7D62"/>
    <w:rsid w:val="005D0685"/>
    <w:rsid w:val="005D33A1"/>
    <w:rsid w:val="005D3F9F"/>
    <w:rsid w:val="005D4FA0"/>
    <w:rsid w:val="005D563C"/>
    <w:rsid w:val="005D591E"/>
    <w:rsid w:val="005D5AE4"/>
    <w:rsid w:val="005D5E55"/>
    <w:rsid w:val="005D6263"/>
    <w:rsid w:val="005D70F6"/>
    <w:rsid w:val="005D74BC"/>
    <w:rsid w:val="005E1063"/>
    <w:rsid w:val="005E1D9D"/>
    <w:rsid w:val="005E269A"/>
    <w:rsid w:val="005E3A9F"/>
    <w:rsid w:val="005E4C88"/>
    <w:rsid w:val="005E54DF"/>
    <w:rsid w:val="005E5CF3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D25"/>
    <w:rsid w:val="005F7CC2"/>
    <w:rsid w:val="006008CF"/>
    <w:rsid w:val="00601505"/>
    <w:rsid w:val="00602B93"/>
    <w:rsid w:val="006041FD"/>
    <w:rsid w:val="0060623E"/>
    <w:rsid w:val="00610939"/>
    <w:rsid w:val="00610AD6"/>
    <w:rsid w:val="00610FF2"/>
    <w:rsid w:val="0061113F"/>
    <w:rsid w:val="00613683"/>
    <w:rsid w:val="00614D25"/>
    <w:rsid w:val="00614D68"/>
    <w:rsid w:val="0061520F"/>
    <w:rsid w:val="00615765"/>
    <w:rsid w:val="00615853"/>
    <w:rsid w:val="0061618F"/>
    <w:rsid w:val="00616274"/>
    <w:rsid w:val="006176CD"/>
    <w:rsid w:val="00617F25"/>
    <w:rsid w:val="00622028"/>
    <w:rsid w:val="00622A05"/>
    <w:rsid w:val="00622C93"/>
    <w:rsid w:val="00625219"/>
    <w:rsid w:val="00625390"/>
    <w:rsid w:val="006253DC"/>
    <w:rsid w:val="006256B0"/>
    <w:rsid w:val="006262F2"/>
    <w:rsid w:val="006301FF"/>
    <w:rsid w:val="0063030A"/>
    <w:rsid w:val="00630D4F"/>
    <w:rsid w:val="00632371"/>
    <w:rsid w:val="0063360A"/>
    <w:rsid w:val="00634961"/>
    <w:rsid w:val="00635F01"/>
    <w:rsid w:val="00637B8A"/>
    <w:rsid w:val="00640725"/>
    <w:rsid w:val="00641F39"/>
    <w:rsid w:val="006424AE"/>
    <w:rsid w:val="00643CB6"/>
    <w:rsid w:val="00644796"/>
    <w:rsid w:val="00644EB8"/>
    <w:rsid w:val="00644EFA"/>
    <w:rsid w:val="0064563B"/>
    <w:rsid w:val="0064651E"/>
    <w:rsid w:val="00646E5B"/>
    <w:rsid w:val="006479CC"/>
    <w:rsid w:val="00650F0D"/>
    <w:rsid w:val="00650FB3"/>
    <w:rsid w:val="00651651"/>
    <w:rsid w:val="00652441"/>
    <w:rsid w:val="00653019"/>
    <w:rsid w:val="00653A70"/>
    <w:rsid w:val="00654D47"/>
    <w:rsid w:val="00657DDE"/>
    <w:rsid w:val="00657F88"/>
    <w:rsid w:val="006602A8"/>
    <w:rsid w:val="006608A2"/>
    <w:rsid w:val="00660E0A"/>
    <w:rsid w:val="006618F3"/>
    <w:rsid w:val="00662281"/>
    <w:rsid w:val="00663505"/>
    <w:rsid w:val="00663A88"/>
    <w:rsid w:val="006642D2"/>
    <w:rsid w:val="006645E8"/>
    <w:rsid w:val="00664EBB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66A8"/>
    <w:rsid w:val="00686771"/>
    <w:rsid w:val="00687586"/>
    <w:rsid w:val="00690702"/>
    <w:rsid w:val="00691B2A"/>
    <w:rsid w:val="00692010"/>
    <w:rsid w:val="006955C8"/>
    <w:rsid w:val="00696EFC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3A6"/>
    <w:rsid w:val="006A65EE"/>
    <w:rsid w:val="006B0D2C"/>
    <w:rsid w:val="006B1CC5"/>
    <w:rsid w:val="006B1EC0"/>
    <w:rsid w:val="006B27D4"/>
    <w:rsid w:val="006B31D7"/>
    <w:rsid w:val="006B4C5B"/>
    <w:rsid w:val="006B4D33"/>
    <w:rsid w:val="006B52B4"/>
    <w:rsid w:val="006B536D"/>
    <w:rsid w:val="006B5D7F"/>
    <w:rsid w:val="006B68FE"/>
    <w:rsid w:val="006B6A29"/>
    <w:rsid w:val="006B7F32"/>
    <w:rsid w:val="006C27CB"/>
    <w:rsid w:val="006C33DE"/>
    <w:rsid w:val="006C5235"/>
    <w:rsid w:val="006C59A4"/>
    <w:rsid w:val="006C5F99"/>
    <w:rsid w:val="006C6E56"/>
    <w:rsid w:val="006D0882"/>
    <w:rsid w:val="006D09BC"/>
    <w:rsid w:val="006D1926"/>
    <w:rsid w:val="006D2865"/>
    <w:rsid w:val="006D28A9"/>
    <w:rsid w:val="006D6091"/>
    <w:rsid w:val="006D64C5"/>
    <w:rsid w:val="006E1BBB"/>
    <w:rsid w:val="006E1F11"/>
    <w:rsid w:val="006E2C93"/>
    <w:rsid w:val="006E3A60"/>
    <w:rsid w:val="006E4183"/>
    <w:rsid w:val="006E42E6"/>
    <w:rsid w:val="006E4650"/>
    <w:rsid w:val="006E5179"/>
    <w:rsid w:val="006E5AAB"/>
    <w:rsid w:val="006E6C7A"/>
    <w:rsid w:val="006E72F8"/>
    <w:rsid w:val="006F0FA4"/>
    <w:rsid w:val="006F1CFE"/>
    <w:rsid w:val="006F30D6"/>
    <w:rsid w:val="006F48A1"/>
    <w:rsid w:val="006F509D"/>
    <w:rsid w:val="006F53FA"/>
    <w:rsid w:val="006F5556"/>
    <w:rsid w:val="006F56F6"/>
    <w:rsid w:val="006F5C55"/>
    <w:rsid w:val="006F5EAA"/>
    <w:rsid w:val="006F5F40"/>
    <w:rsid w:val="006F612F"/>
    <w:rsid w:val="006F6865"/>
    <w:rsid w:val="006F7254"/>
    <w:rsid w:val="006F7F62"/>
    <w:rsid w:val="00700331"/>
    <w:rsid w:val="0070299E"/>
    <w:rsid w:val="00703E8D"/>
    <w:rsid w:val="0070447A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34A1"/>
    <w:rsid w:val="00713E61"/>
    <w:rsid w:val="0071422E"/>
    <w:rsid w:val="00714A66"/>
    <w:rsid w:val="0071531F"/>
    <w:rsid w:val="0071555A"/>
    <w:rsid w:val="00715711"/>
    <w:rsid w:val="00720483"/>
    <w:rsid w:val="007217FC"/>
    <w:rsid w:val="0072247D"/>
    <w:rsid w:val="00722BE7"/>
    <w:rsid w:val="00722F2A"/>
    <w:rsid w:val="0072432D"/>
    <w:rsid w:val="007246C9"/>
    <w:rsid w:val="00725819"/>
    <w:rsid w:val="00725EC6"/>
    <w:rsid w:val="00726DE3"/>
    <w:rsid w:val="00727BC9"/>
    <w:rsid w:val="00727C94"/>
    <w:rsid w:val="00730BF4"/>
    <w:rsid w:val="00730C54"/>
    <w:rsid w:val="00731AC6"/>
    <w:rsid w:val="00732349"/>
    <w:rsid w:val="00733C5A"/>
    <w:rsid w:val="0073434B"/>
    <w:rsid w:val="00735079"/>
    <w:rsid w:val="007359CC"/>
    <w:rsid w:val="00736CC5"/>
    <w:rsid w:val="00740CF5"/>
    <w:rsid w:val="00742814"/>
    <w:rsid w:val="0074382A"/>
    <w:rsid w:val="00745294"/>
    <w:rsid w:val="0074598E"/>
    <w:rsid w:val="0074602A"/>
    <w:rsid w:val="007472FD"/>
    <w:rsid w:val="007479AA"/>
    <w:rsid w:val="00750D29"/>
    <w:rsid w:val="00750FF9"/>
    <w:rsid w:val="007513F0"/>
    <w:rsid w:val="00751904"/>
    <w:rsid w:val="00752786"/>
    <w:rsid w:val="00753983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3967"/>
    <w:rsid w:val="007748EB"/>
    <w:rsid w:val="00775210"/>
    <w:rsid w:val="00775274"/>
    <w:rsid w:val="0077529E"/>
    <w:rsid w:val="00775BC2"/>
    <w:rsid w:val="00777AF2"/>
    <w:rsid w:val="007809F7"/>
    <w:rsid w:val="00780BF5"/>
    <w:rsid w:val="00780C92"/>
    <w:rsid w:val="0078157F"/>
    <w:rsid w:val="007829D4"/>
    <w:rsid w:val="00782D21"/>
    <w:rsid w:val="00783E2F"/>
    <w:rsid w:val="00790471"/>
    <w:rsid w:val="007916F8"/>
    <w:rsid w:val="0079448B"/>
    <w:rsid w:val="0079571A"/>
    <w:rsid w:val="00795B06"/>
    <w:rsid w:val="00795EAB"/>
    <w:rsid w:val="00796EFE"/>
    <w:rsid w:val="0079790C"/>
    <w:rsid w:val="007A0B68"/>
    <w:rsid w:val="007A0D01"/>
    <w:rsid w:val="007A0ED9"/>
    <w:rsid w:val="007A4B0A"/>
    <w:rsid w:val="007A4EF0"/>
    <w:rsid w:val="007A59E0"/>
    <w:rsid w:val="007A6371"/>
    <w:rsid w:val="007A6C5A"/>
    <w:rsid w:val="007A6CA2"/>
    <w:rsid w:val="007B24C2"/>
    <w:rsid w:val="007B3D37"/>
    <w:rsid w:val="007B6CB5"/>
    <w:rsid w:val="007B78B8"/>
    <w:rsid w:val="007C0A7B"/>
    <w:rsid w:val="007C2B15"/>
    <w:rsid w:val="007C38F3"/>
    <w:rsid w:val="007C4723"/>
    <w:rsid w:val="007C4C9A"/>
    <w:rsid w:val="007C56F8"/>
    <w:rsid w:val="007C5A6D"/>
    <w:rsid w:val="007C5A7E"/>
    <w:rsid w:val="007C62C7"/>
    <w:rsid w:val="007C67FB"/>
    <w:rsid w:val="007C691A"/>
    <w:rsid w:val="007C71A0"/>
    <w:rsid w:val="007C73C6"/>
    <w:rsid w:val="007C772E"/>
    <w:rsid w:val="007D04D1"/>
    <w:rsid w:val="007D0706"/>
    <w:rsid w:val="007D30E6"/>
    <w:rsid w:val="007D535E"/>
    <w:rsid w:val="007D7E9F"/>
    <w:rsid w:val="007E0115"/>
    <w:rsid w:val="007E018C"/>
    <w:rsid w:val="007E1031"/>
    <w:rsid w:val="007E148F"/>
    <w:rsid w:val="007E15F5"/>
    <w:rsid w:val="007E1D17"/>
    <w:rsid w:val="007E2241"/>
    <w:rsid w:val="007E23F3"/>
    <w:rsid w:val="007E29A7"/>
    <w:rsid w:val="007E2C24"/>
    <w:rsid w:val="007E378B"/>
    <w:rsid w:val="007E3ABA"/>
    <w:rsid w:val="007E3B15"/>
    <w:rsid w:val="007E4A54"/>
    <w:rsid w:val="007E4C14"/>
    <w:rsid w:val="007E4EF4"/>
    <w:rsid w:val="007E5398"/>
    <w:rsid w:val="007E6290"/>
    <w:rsid w:val="007E787D"/>
    <w:rsid w:val="007E7884"/>
    <w:rsid w:val="007E7E6B"/>
    <w:rsid w:val="007F0716"/>
    <w:rsid w:val="007F0997"/>
    <w:rsid w:val="007F2906"/>
    <w:rsid w:val="007F2A10"/>
    <w:rsid w:val="007F2C83"/>
    <w:rsid w:val="007F369A"/>
    <w:rsid w:val="007F3DB0"/>
    <w:rsid w:val="007F40E3"/>
    <w:rsid w:val="007F57ED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9D"/>
    <w:rsid w:val="00807AA3"/>
    <w:rsid w:val="008107A7"/>
    <w:rsid w:val="00810957"/>
    <w:rsid w:val="00810B7E"/>
    <w:rsid w:val="00810D56"/>
    <w:rsid w:val="00812951"/>
    <w:rsid w:val="008129FC"/>
    <w:rsid w:val="0081369C"/>
    <w:rsid w:val="00813D30"/>
    <w:rsid w:val="00814BB0"/>
    <w:rsid w:val="00814CB0"/>
    <w:rsid w:val="00815F6A"/>
    <w:rsid w:val="008164B3"/>
    <w:rsid w:val="008170ED"/>
    <w:rsid w:val="00820410"/>
    <w:rsid w:val="00821A56"/>
    <w:rsid w:val="008220CF"/>
    <w:rsid w:val="00823B05"/>
    <w:rsid w:val="00823CFF"/>
    <w:rsid w:val="00825515"/>
    <w:rsid w:val="008262E7"/>
    <w:rsid w:val="00827A90"/>
    <w:rsid w:val="0083280D"/>
    <w:rsid w:val="00832D28"/>
    <w:rsid w:val="00833AE5"/>
    <w:rsid w:val="00834140"/>
    <w:rsid w:val="00834941"/>
    <w:rsid w:val="008349C5"/>
    <w:rsid w:val="00834EF5"/>
    <w:rsid w:val="00835183"/>
    <w:rsid w:val="008351A3"/>
    <w:rsid w:val="00837617"/>
    <w:rsid w:val="00840928"/>
    <w:rsid w:val="00840A2D"/>
    <w:rsid w:val="00842250"/>
    <w:rsid w:val="00843729"/>
    <w:rsid w:val="00843C58"/>
    <w:rsid w:val="008467B6"/>
    <w:rsid w:val="008469E2"/>
    <w:rsid w:val="00850CBC"/>
    <w:rsid w:val="0085127B"/>
    <w:rsid w:val="008514B6"/>
    <w:rsid w:val="00851B90"/>
    <w:rsid w:val="00853009"/>
    <w:rsid w:val="008534DB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289B"/>
    <w:rsid w:val="008635F1"/>
    <w:rsid w:val="00864D6F"/>
    <w:rsid w:val="00864E02"/>
    <w:rsid w:val="00865692"/>
    <w:rsid w:val="00865992"/>
    <w:rsid w:val="00865B29"/>
    <w:rsid w:val="00866496"/>
    <w:rsid w:val="008665C4"/>
    <w:rsid w:val="00870165"/>
    <w:rsid w:val="00870A06"/>
    <w:rsid w:val="008711CC"/>
    <w:rsid w:val="008727EC"/>
    <w:rsid w:val="008744DC"/>
    <w:rsid w:val="008745C3"/>
    <w:rsid w:val="00874C41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93C"/>
    <w:rsid w:val="00886331"/>
    <w:rsid w:val="00886B57"/>
    <w:rsid w:val="00886FCD"/>
    <w:rsid w:val="00887918"/>
    <w:rsid w:val="00887BD8"/>
    <w:rsid w:val="00887C23"/>
    <w:rsid w:val="00887FF5"/>
    <w:rsid w:val="00890AC8"/>
    <w:rsid w:val="008917E1"/>
    <w:rsid w:val="0089472D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733E"/>
    <w:rsid w:val="008B0C8C"/>
    <w:rsid w:val="008B1EE7"/>
    <w:rsid w:val="008B27DF"/>
    <w:rsid w:val="008B3236"/>
    <w:rsid w:val="008B4C67"/>
    <w:rsid w:val="008B554E"/>
    <w:rsid w:val="008B5AC9"/>
    <w:rsid w:val="008B7521"/>
    <w:rsid w:val="008B7532"/>
    <w:rsid w:val="008B7C0C"/>
    <w:rsid w:val="008C16CA"/>
    <w:rsid w:val="008C16E7"/>
    <w:rsid w:val="008C1F1B"/>
    <w:rsid w:val="008C2D4D"/>
    <w:rsid w:val="008C3678"/>
    <w:rsid w:val="008C37D8"/>
    <w:rsid w:val="008C404E"/>
    <w:rsid w:val="008C4325"/>
    <w:rsid w:val="008C4911"/>
    <w:rsid w:val="008C51B0"/>
    <w:rsid w:val="008C5314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AD1"/>
    <w:rsid w:val="008D4FD9"/>
    <w:rsid w:val="008D50C5"/>
    <w:rsid w:val="008D56A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4F61"/>
    <w:rsid w:val="008E52B2"/>
    <w:rsid w:val="008E7375"/>
    <w:rsid w:val="008F001D"/>
    <w:rsid w:val="008F0491"/>
    <w:rsid w:val="008F0DCA"/>
    <w:rsid w:val="008F1474"/>
    <w:rsid w:val="008F363A"/>
    <w:rsid w:val="008F37C0"/>
    <w:rsid w:val="008F55E6"/>
    <w:rsid w:val="008F692B"/>
    <w:rsid w:val="008F6959"/>
    <w:rsid w:val="008F6E83"/>
    <w:rsid w:val="009001AB"/>
    <w:rsid w:val="00901097"/>
    <w:rsid w:val="009010AD"/>
    <w:rsid w:val="009029CA"/>
    <w:rsid w:val="00902C41"/>
    <w:rsid w:val="00902F8F"/>
    <w:rsid w:val="00903398"/>
    <w:rsid w:val="0090345A"/>
    <w:rsid w:val="009068E6"/>
    <w:rsid w:val="00906CE0"/>
    <w:rsid w:val="00906E50"/>
    <w:rsid w:val="00910A53"/>
    <w:rsid w:val="00911652"/>
    <w:rsid w:val="00911687"/>
    <w:rsid w:val="0091340D"/>
    <w:rsid w:val="00914656"/>
    <w:rsid w:val="00914C4C"/>
    <w:rsid w:val="009161A9"/>
    <w:rsid w:val="00916481"/>
    <w:rsid w:val="00917C3B"/>
    <w:rsid w:val="00922F02"/>
    <w:rsid w:val="00924A8B"/>
    <w:rsid w:val="009264B7"/>
    <w:rsid w:val="009270F3"/>
    <w:rsid w:val="00927905"/>
    <w:rsid w:val="0093050D"/>
    <w:rsid w:val="00930983"/>
    <w:rsid w:val="00931189"/>
    <w:rsid w:val="009313CB"/>
    <w:rsid w:val="00931FE3"/>
    <w:rsid w:val="00932028"/>
    <w:rsid w:val="00933234"/>
    <w:rsid w:val="0093381A"/>
    <w:rsid w:val="00935687"/>
    <w:rsid w:val="00936B93"/>
    <w:rsid w:val="00942085"/>
    <w:rsid w:val="0094300E"/>
    <w:rsid w:val="00943810"/>
    <w:rsid w:val="00944099"/>
    <w:rsid w:val="00944BCA"/>
    <w:rsid w:val="00945487"/>
    <w:rsid w:val="0094613F"/>
    <w:rsid w:val="00947848"/>
    <w:rsid w:val="00947E41"/>
    <w:rsid w:val="00950995"/>
    <w:rsid w:val="00951C2E"/>
    <w:rsid w:val="00952B83"/>
    <w:rsid w:val="00952C8B"/>
    <w:rsid w:val="009537A3"/>
    <w:rsid w:val="0095443A"/>
    <w:rsid w:val="00955B83"/>
    <w:rsid w:val="00956F9C"/>
    <w:rsid w:val="009576B1"/>
    <w:rsid w:val="00960FE7"/>
    <w:rsid w:val="0096113A"/>
    <w:rsid w:val="00962324"/>
    <w:rsid w:val="00963F06"/>
    <w:rsid w:val="00965399"/>
    <w:rsid w:val="009657D1"/>
    <w:rsid w:val="009661F0"/>
    <w:rsid w:val="009664E7"/>
    <w:rsid w:val="009666A5"/>
    <w:rsid w:val="0096678E"/>
    <w:rsid w:val="009669EA"/>
    <w:rsid w:val="00967BCF"/>
    <w:rsid w:val="00970340"/>
    <w:rsid w:val="00970A18"/>
    <w:rsid w:val="00970B51"/>
    <w:rsid w:val="00971A0D"/>
    <w:rsid w:val="00972384"/>
    <w:rsid w:val="00973780"/>
    <w:rsid w:val="00973955"/>
    <w:rsid w:val="00973AD7"/>
    <w:rsid w:val="009740A2"/>
    <w:rsid w:val="00975B6A"/>
    <w:rsid w:val="0097617A"/>
    <w:rsid w:val="00976506"/>
    <w:rsid w:val="0097725B"/>
    <w:rsid w:val="00977390"/>
    <w:rsid w:val="009777EC"/>
    <w:rsid w:val="00977832"/>
    <w:rsid w:val="009811E6"/>
    <w:rsid w:val="009816BC"/>
    <w:rsid w:val="009836EE"/>
    <w:rsid w:val="00984222"/>
    <w:rsid w:val="009843E4"/>
    <w:rsid w:val="00984A4A"/>
    <w:rsid w:val="0098502A"/>
    <w:rsid w:val="00985051"/>
    <w:rsid w:val="00986224"/>
    <w:rsid w:val="00986E59"/>
    <w:rsid w:val="0098755D"/>
    <w:rsid w:val="00990C06"/>
    <w:rsid w:val="00991710"/>
    <w:rsid w:val="00991C8E"/>
    <w:rsid w:val="00994F16"/>
    <w:rsid w:val="0099585B"/>
    <w:rsid w:val="00996004"/>
    <w:rsid w:val="00996BA5"/>
    <w:rsid w:val="009A0970"/>
    <w:rsid w:val="009A0CA5"/>
    <w:rsid w:val="009A1F88"/>
    <w:rsid w:val="009A27FE"/>
    <w:rsid w:val="009A2B22"/>
    <w:rsid w:val="009A3F65"/>
    <w:rsid w:val="009A4448"/>
    <w:rsid w:val="009A5402"/>
    <w:rsid w:val="009A5CC6"/>
    <w:rsid w:val="009A646D"/>
    <w:rsid w:val="009A66E1"/>
    <w:rsid w:val="009B11EF"/>
    <w:rsid w:val="009B257B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C017B"/>
    <w:rsid w:val="009C1E55"/>
    <w:rsid w:val="009C1F7C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765"/>
    <w:rsid w:val="009D2CED"/>
    <w:rsid w:val="009D302C"/>
    <w:rsid w:val="009D4C0B"/>
    <w:rsid w:val="009D4CF3"/>
    <w:rsid w:val="009D4D0B"/>
    <w:rsid w:val="009D5B92"/>
    <w:rsid w:val="009D644B"/>
    <w:rsid w:val="009D735F"/>
    <w:rsid w:val="009E035B"/>
    <w:rsid w:val="009E08F9"/>
    <w:rsid w:val="009E1F59"/>
    <w:rsid w:val="009E2D38"/>
    <w:rsid w:val="009E30A5"/>
    <w:rsid w:val="009E34FF"/>
    <w:rsid w:val="009E36D7"/>
    <w:rsid w:val="009E450E"/>
    <w:rsid w:val="009E50BC"/>
    <w:rsid w:val="009E5D44"/>
    <w:rsid w:val="009E63EB"/>
    <w:rsid w:val="009F0E9F"/>
    <w:rsid w:val="009F1122"/>
    <w:rsid w:val="009F13C5"/>
    <w:rsid w:val="009F14FA"/>
    <w:rsid w:val="009F218F"/>
    <w:rsid w:val="009F227C"/>
    <w:rsid w:val="009F37A6"/>
    <w:rsid w:val="009F3CE8"/>
    <w:rsid w:val="009F3E86"/>
    <w:rsid w:val="009F3EF6"/>
    <w:rsid w:val="009F4398"/>
    <w:rsid w:val="009F4509"/>
    <w:rsid w:val="009F4783"/>
    <w:rsid w:val="009F47A5"/>
    <w:rsid w:val="009F4A47"/>
    <w:rsid w:val="009F4DDC"/>
    <w:rsid w:val="009F51DA"/>
    <w:rsid w:val="009F6267"/>
    <w:rsid w:val="009F6F45"/>
    <w:rsid w:val="009F78C1"/>
    <w:rsid w:val="00A00022"/>
    <w:rsid w:val="00A01177"/>
    <w:rsid w:val="00A018F2"/>
    <w:rsid w:val="00A01A1A"/>
    <w:rsid w:val="00A0314A"/>
    <w:rsid w:val="00A0317C"/>
    <w:rsid w:val="00A031CD"/>
    <w:rsid w:val="00A0371A"/>
    <w:rsid w:val="00A03AA1"/>
    <w:rsid w:val="00A04196"/>
    <w:rsid w:val="00A04255"/>
    <w:rsid w:val="00A05EA0"/>
    <w:rsid w:val="00A06FF8"/>
    <w:rsid w:val="00A073E5"/>
    <w:rsid w:val="00A1236E"/>
    <w:rsid w:val="00A134E2"/>
    <w:rsid w:val="00A13F80"/>
    <w:rsid w:val="00A1427E"/>
    <w:rsid w:val="00A142EF"/>
    <w:rsid w:val="00A151DD"/>
    <w:rsid w:val="00A15328"/>
    <w:rsid w:val="00A16D9E"/>
    <w:rsid w:val="00A17C1D"/>
    <w:rsid w:val="00A20884"/>
    <w:rsid w:val="00A20970"/>
    <w:rsid w:val="00A21135"/>
    <w:rsid w:val="00A2207C"/>
    <w:rsid w:val="00A22C8C"/>
    <w:rsid w:val="00A2364E"/>
    <w:rsid w:val="00A23C65"/>
    <w:rsid w:val="00A24DE9"/>
    <w:rsid w:val="00A273C0"/>
    <w:rsid w:val="00A277AC"/>
    <w:rsid w:val="00A278A6"/>
    <w:rsid w:val="00A3085C"/>
    <w:rsid w:val="00A308C2"/>
    <w:rsid w:val="00A31324"/>
    <w:rsid w:val="00A319BB"/>
    <w:rsid w:val="00A35CF8"/>
    <w:rsid w:val="00A3703C"/>
    <w:rsid w:val="00A37294"/>
    <w:rsid w:val="00A40AD5"/>
    <w:rsid w:val="00A41408"/>
    <w:rsid w:val="00A4149C"/>
    <w:rsid w:val="00A41559"/>
    <w:rsid w:val="00A42BC3"/>
    <w:rsid w:val="00A5004F"/>
    <w:rsid w:val="00A50C4D"/>
    <w:rsid w:val="00A50C9A"/>
    <w:rsid w:val="00A5184D"/>
    <w:rsid w:val="00A523B7"/>
    <w:rsid w:val="00A52CAD"/>
    <w:rsid w:val="00A52FB1"/>
    <w:rsid w:val="00A52FF8"/>
    <w:rsid w:val="00A53982"/>
    <w:rsid w:val="00A549F6"/>
    <w:rsid w:val="00A54DAF"/>
    <w:rsid w:val="00A55092"/>
    <w:rsid w:val="00A55A67"/>
    <w:rsid w:val="00A56472"/>
    <w:rsid w:val="00A56CB0"/>
    <w:rsid w:val="00A57F86"/>
    <w:rsid w:val="00A604B8"/>
    <w:rsid w:val="00A61047"/>
    <w:rsid w:val="00A610BD"/>
    <w:rsid w:val="00A61E8A"/>
    <w:rsid w:val="00A63266"/>
    <w:rsid w:val="00A632E0"/>
    <w:rsid w:val="00A63D08"/>
    <w:rsid w:val="00A64401"/>
    <w:rsid w:val="00A645A6"/>
    <w:rsid w:val="00A65B10"/>
    <w:rsid w:val="00A66C95"/>
    <w:rsid w:val="00A67E16"/>
    <w:rsid w:val="00A71DA3"/>
    <w:rsid w:val="00A7414C"/>
    <w:rsid w:val="00A74C64"/>
    <w:rsid w:val="00A751A8"/>
    <w:rsid w:val="00A751F3"/>
    <w:rsid w:val="00A76788"/>
    <w:rsid w:val="00A76DE4"/>
    <w:rsid w:val="00A81212"/>
    <w:rsid w:val="00A8286F"/>
    <w:rsid w:val="00A83363"/>
    <w:rsid w:val="00A83970"/>
    <w:rsid w:val="00A83BD7"/>
    <w:rsid w:val="00A84C90"/>
    <w:rsid w:val="00A8711D"/>
    <w:rsid w:val="00A91636"/>
    <w:rsid w:val="00A916F9"/>
    <w:rsid w:val="00A91D7E"/>
    <w:rsid w:val="00A923AB"/>
    <w:rsid w:val="00A92DCB"/>
    <w:rsid w:val="00A95C56"/>
    <w:rsid w:val="00A95F21"/>
    <w:rsid w:val="00A96B1D"/>
    <w:rsid w:val="00A96D03"/>
    <w:rsid w:val="00A97334"/>
    <w:rsid w:val="00A97755"/>
    <w:rsid w:val="00AA0153"/>
    <w:rsid w:val="00AA0571"/>
    <w:rsid w:val="00AA0E9D"/>
    <w:rsid w:val="00AA0F7E"/>
    <w:rsid w:val="00AA210B"/>
    <w:rsid w:val="00AA2C13"/>
    <w:rsid w:val="00AA2D60"/>
    <w:rsid w:val="00AA2FBA"/>
    <w:rsid w:val="00AA3322"/>
    <w:rsid w:val="00AA4C3C"/>
    <w:rsid w:val="00AA7125"/>
    <w:rsid w:val="00AA7A48"/>
    <w:rsid w:val="00AA7DB1"/>
    <w:rsid w:val="00AB01CF"/>
    <w:rsid w:val="00AB0D9D"/>
    <w:rsid w:val="00AB15DF"/>
    <w:rsid w:val="00AB1E22"/>
    <w:rsid w:val="00AB2C41"/>
    <w:rsid w:val="00AB2F06"/>
    <w:rsid w:val="00AB5215"/>
    <w:rsid w:val="00AB6344"/>
    <w:rsid w:val="00AB6CB5"/>
    <w:rsid w:val="00AB764A"/>
    <w:rsid w:val="00AB7BFA"/>
    <w:rsid w:val="00AC00D6"/>
    <w:rsid w:val="00AC2DC9"/>
    <w:rsid w:val="00AC3133"/>
    <w:rsid w:val="00AC36D1"/>
    <w:rsid w:val="00AC3A7B"/>
    <w:rsid w:val="00AC3E7C"/>
    <w:rsid w:val="00AC469F"/>
    <w:rsid w:val="00AC4EBA"/>
    <w:rsid w:val="00AC5460"/>
    <w:rsid w:val="00AC57BA"/>
    <w:rsid w:val="00AC5809"/>
    <w:rsid w:val="00AC6EAE"/>
    <w:rsid w:val="00AC7243"/>
    <w:rsid w:val="00AD018F"/>
    <w:rsid w:val="00AD0B82"/>
    <w:rsid w:val="00AD1DBF"/>
    <w:rsid w:val="00AD38CA"/>
    <w:rsid w:val="00AD3ADC"/>
    <w:rsid w:val="00AD4266"/>
    <w:rsid w:val="00AD43DA"/>
    <w:rsid w:val="00AD54C1"/>
    <w:rsid w:val="00AD5F67"/>
    <w:rsid w:val="00AD5FFF"/>
    <w:rsid w:val="00AD78F2"/>
    <w:rsid w:val="00AE094E"/>
    <w:rsid w:val="00AE1F78"/>
    <w:rsid w:val="00AE2670"/>
    <w:rsid w:val="00AE4412"/>
    <w:rsid w:val="00AE5511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4D28"/>
    <w:rsid w:val="00AF5172"/>
    <w:rsid w:val="00AF56B0"/>
    <w:rsid w:val="00AF5A3F"/>
    <w:rsid w:val="00AF6528"/>
    <w:rsid w:val="00AF76D7"/>
    <w:rsid w:val="00B0023A"/>
    <w:rsid w:val="00B00373"/>
    <w:rsid w:val="00B0099B"/>
    <w:rsid w:val="00B01817"/>
    <w:rsid w:val="00B01AAF"/>
    <w:rsid w:val="00B020B6"/>
    <w:rsid w:val="00B0220D"/>
    <w:rsid w:val="00B0404D"/>
    <w:rsid w:val="00B045B9"/>
    <w:rsid w:val="00B04A92"/>
    <w:rsid w:val="00B05892"/>
    <w:rsid w:val="00B06BB8"/>
    <w:rsid w:val="00B074D1"/>
    <w:rsid w:val="00B07710"/>
    <w:rsid w:val="00B10157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C9A"/>
    <w:rsid w:val="00B210C5"/>
    <w:rsid w:val="00B21A01"/>
    <w:rsid w:val="00B21F47"/>
    <w:rsid w:val="00B21FB9"/>
    <w:rsid w:val="00B225B8"/>
    <w:rsid w:val="00B229CA"/>
    <w:rsid w:val="00B23408"/>
    <w:rsid w:val="00B246E7"/>
    <w:rsid w:val="00B25363"/>
    <w:rsid w:val="00B26FAD"/>
    <w:rsid w:val="00B316AC"/>
    <w:rsid w:val="00B3227D"/>
    <w:rsid w:val="00B32E70"/>
    <w:rsid w:val="00B33B1E"/>
    <w:rsid w:val="00B33F9E"/>
    <w:rsid w:val="00B35B0B"/>
    <w:rsid w:val="00B36502"/>
    <w:rsid w:val="00B37B2E"/>
    <w:rsid w:val="00B404C3"/>
    <w:rsid w:val="00B40970"/>
    <w:rsid w:val="00B410F8"/>
    <w:rsid w:val="00B423D9"/>
    <w:rsid w:val="00B43E10"/>
    <w:rsid w:val="00B43F2B"/>
    <w:rsid w:val="00B44B76"/>
    <w:rsid w:val="00B4593A"/>
    <w:rsid w:val="00B465BC"/>
    <w:rsid w:val="00B46934"/>
    <w:rsid w:val="00B46D48"/>
    <w:rsid w:val="00B46E3C"/>
    <w:rsid w:val="00B50BBF"/>
    <w:rsid w:val="00B520CA"/>
    <w:rsid w:val="00B53813"/>
    <w:rsid w:val="00B53968"/>
    <w:rsid w:val="00B54D8B"/>
    <w:rsid w:val="00B55EF1"/>
    <w:rsid w:val="00B563E8"/>
    <w:rsid w:val="00B57E1C"/>
    <w:rsid w:val="00B600B3"/>
    <w:rsid w:val="00B6026B"/>
    <w:rsid w:val="00B61B35"/>
    <w:rsid w:val="00B62421"/>
    <w:rsid w:val="00B63030"/>
    <w:rsid w:val="00B63046"/>
    <w:rsid w:val="00B63A81"/>
    <w:rsid w:val="00B642FB"/>
    <w:rsid w:val="00B64DBA"/>
    <w:rsid w:val="00B6739B"/>
    <w:rsid w:val="00B678AA"/>
    <w:rsid w:val="00B71310"/>
    <w:rsid w:val="00B732C1"/>
    <w:rsid w:val="00B7766E"/>
    <w:rsid w:val="00B77806"/>
    <w:rsid w:val="00B77961"/>
    <w:rsid w:val="00B80463"/>
    <w:rsid w:val="00B8109E"/>
    <w:rsid w:val="00B810C7"/>
    <w:rsid w:val="00B854E6"/>
    <w:rsid w:val="00B85A8B"/>
    <w:rsid w:val="00B85DBB"/>
    <w:rsid w:val="00B879B2"/>
    <w:rsid w:val="00B90066"/>
    <w:rsid w:val="00B91524"/>
    <w:rsid w:val="00B91F61"/>
    <w:rsid w:val="00B94BC2"/>
    <w:rsid w:val="00B95565"/>
    <w:rsid w:val="00B95803"/>
    <w:rsid w:val="00B978F7"/>
    <w:rsid w:val="00B97AE2"/>
    <w:rsid w:val="00BA0261"/>
    <w:rsid w:val="00BA069A"/>
    <w:rsid w:val="00BA0F7E"/>
    <w:rsid w:val="00BA1BAB"/>
    <w:rsid w:val="00BA4364"/>
    <w:rsid w:val="00BA458C"/>
    <w:rsid w:val="00BA4F89"/>
    <w:rsid w:val="00BA5B1F"/>
    <w:rsid w:val="00BA5E9F"/>
    <w:rsid w:val="00BA62D7"/>
    <w:rsid w:val="00BA6ADC"/>
    <w:rsid w:val="00BB05EB"/>
    <w:rsid w:val="00BB1AE1"/>
    <w:rsid w:val="00BB2149"/>
    <w:rsid w:val="00BB256F"/>
    <w:rsid w:val="00BB3FE5"/>
    <w:rsid w:val="00BB4189"/>
    <w:rsid w:val="00BB4274"/>
    <w:rsid w:val="00BB5A74"/>
    <w:rsid w:val="00BB79F6"/>
    <w:rsid w:val="00BC1556"/>
    <w:rsid w:val="00BC2867"/>
    <w:rsid w:val="00BC2FC6"/>
    <w:rsid w:val="00BC427F"/>
    <w:rsid w:val="00BC4C40"/>
    <w:rsid w:val="00BC56BC"/>
    <w:rsid w:val="00BC5A04"/>
    <w:rsid w:val="00BC7722"/>
    <w:rsid w:val="00BC773D"/>
    <w:rsid w:val="00BC7F05"/>
    <w:rsid w:val="00BD1460"/>
    <w:rsid w:val="00BD1EFC"/>
    <w:rsid w:val="00BD295F"/>
    <w:rsid w:val="00BD29E4"/>
    <w:rsid w:val="00BD3B1E"/>
    <w:rsid w:val="00BD52C3"/>
    <w:rsid w:val="00BD5319"/>
    <w:rsid w:val="00BD61B2"/>
    <w:rsid w:val="00BD6514"/>
    <w:rsid w:val="00BD74C9"/>
    <w:rsid w:val="00BE0AE5"/>
    <w:rsid w:val="00BE1688"/>
    <w:rsid w:val="00BE2525"/>
    <w:rsid w:val="00BE25A7"/>
    <w:rsid w:val="00BE26E9"/>
    <w:rsid w:val="00BE3951"/>
    <w:rsid w:val="00BE3954"/>
    <w:rsid w:val="00BE3C75"/>
    <w:rsid w:val="00BE4BA3"/>
    <w:rsid w:val="00BE54D1"/>
    <w:rsid w:val="00BE5796"/>
    <w:rsid w:val="00BE5AC5"/>
    <w:rsid w:val="00BE5E78"/>
    <w:rsid w:val="00BE7A24"/>
    <w:rsid w:val="00BE7BEC"/>
    <w:rsid w:val="00BF0118"/>
    <w:rsid w:val="00BF0CAC"/>
    <w:rsid w:val="00BF0E03"/>
    <w:rsid w:val="00BF0EB3"/>
    <w:rsid w:val="00BF25BE"/>
    <w:rsid w:val="00BF295D"/>
    <w:rsid w:val="00BF2DB3"/>
    <w:rsid w:val="00BF2DF3"/>
    <w:rsid w:val="00BF4982"/>
    <w:rsid w:val="00BF4A82"/>
    <w:rsid w:val="00BF4D40"/>
    <w:rsid w:val="00BF50C4"/>
    <w:rsid w:val="00BF5944"/>
    <w:rsid w:val="00BF6935"/>
    <w:rsid w:val="00C00679"/>
    <w:rsid w:val="00C01613"/>
    <w:rsid w:val="00C01BC6"/>
    <w:rsid w:val="00C048A8"/>
    <w:rsid w:val="00C051A1"/>
    <w:rsid w:val="00C05589"/>
    <w:rsid w:val="00C06680"/>
    <w:rsid w:val="00C06D2F"/>
    <w:rsid w:val="00C07C1C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4993"/>
    <w:rsid w:val="00C15543"/>
    <w:rsid w:val="00C15E2B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60FA"/>
    <w:rsid w:val="00C26530"/>
    <w:rsid w:val="00C27738"/>
    <w:rsid w:val="00C300B2"/>
    <w:rsid w:val="00C30153"/>
    <w:rsid w:val="00C30434"/>
    <w:rsid w:val="00C31009"/>
    <w:rsid w:val="00C321C3"/>
    <w:rsid w:val="00C325C3"/>
    <w:rsid w:val="00C34707"/>
    <w:rsid w:val="00C34FFC"/>
    <w:rsid w:val="00C36DA5"/>
    <w:rsid w:val="00C3720E"/>
    <w:rsid w:val="00C3738A"/>
    <w:rsid w:val="00C407AC"/>
    <w:rsid w:val="00C4111F"/>
    <w:rsid w:val="00C414DC"/>
    <w:rsid w:val="00C41DF5"/>
    <w:rsid w:val="00C4234F"/>
    <w:rsid w:val="00C424B0"/>
    <w:rsid w:val="00C42C6B"/>
    <w:rsid w:val="00C43370"/>
    <w:rsid w:val="00C437BA"/>
    <w:rsid w:val="00C43BC9"/>
    <w:rsid w:val="00C4458F"/>
    <w:rsid w:val="00C46649"/>
    <w:rsid w:val="00C46A0C"/>
    <w:rsid w:val="00C46C2A"/>
    <w:rsid w:val="00C46EE1"/>
    <w:rsid w:val="00C47612"/>
    <w:rsid w:val="00C5089A"/>
    <w:rsid w:val="00C50F2F"/>
    <w:rsid w:val="00C51E6E"/>
    <w:rsid w:val="00C52063"/>
    <w:rsid w:val="00C5472E"/>
    <w:rsid w:val="00C552CB"/>
    <w:rsid w:val="00C57B50"/>
    <w:rsid w:val="00C601A4"/>
    <w:rsid w:val="00C61D4B"/>
    <w:rsid w:val="00C62C72"/>
    <w:rsid w:val="00C65941"/>
    <w:rsid w:val="00C66A1E"/>
    <w:rsid w:val="00C6743F"/>
    <w:rsid w:val="00C67810"/>
    <w:rsid w:val="00C67DDA"/>
    <w:rsid w:val="00C67F0D"/>
    <w:rsid w:val="00C7225C"/>
    <w:rsid w:val="00C72E77"/>
    <w:rsid w:val="00C76D88"/>
    <w:rsid w:val="00C77AC2"/>
    <w:rsid w:val="00C8125A"/>
    <w:rsid w:val="00C816E4"/>
    <w:rsid w:val="00C81A86"/>
    <w:rsid w:val="00C81DC1"/>
    <w:rsid w:val="00C83806"/>
    <w:rsid w:val="00C839A8"/>
    <w:rsid w:val="00C84758"/>
    <w:rsid w:val="00C8487A"/>
    <w:rsid w:val="00C8580D"/>
    <w:rsid w:val="00C85FAC"/>
    <w:rsid w:val="00C87444"/>
    <w:rsid w:val="00C9047A"/>
    <w:rsid w:val="00C915FA"/>
    <w:rsid w:val="00C93B95"/>
    <w:rsid w:val="00C93E30"/>
    <w:rsid w:val="00C955DA"/>
    <w:rsid w:val="00C96234"/>
    <w:rsid w:val="00C97CDF"/>
    <w:rsid w:val="00C97E01"/>
    <w:rsid w:val="00CA0781"/>
    <w:rsid w:val="00CA1020"/>
    <w:rsid w:val="00CA15D8"/>
    <w:rsid w:val="00CA20D0"/>
    <w:rsid w:val="00CA32F9"/>
    <w:rsid w:val="00CA372B"/>
    <w:rsid w:val="00CA4359"/>
    <w:rsid w:val="00CA491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B7E35"/>
    <w:rsid w:val="00CC1303"/>
    <w:rsid w:val="00CC13FE"/>
    <w:rsid w:val="00CC1653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66E"/>
    <w:rsid w:val="00CD074B"/>
    <w:rsid w:val="00CD0A42"/>
    <w:rsid w:val="00CD318D"/>
    <w:rsid w:val="00CD4A56"/>
    <w:rsid w:val="00CD4C9E"/>
    <w:rsid w:val="00CD4FA2"/>
    <w:rsid w:val="00CD6751"/>
    <w:rsid w:val="00CD757D"/>
    <w:rsid w:val="00CD7817"/>
    <w:rsid w:val="00CD79E9"/>
    <w:rsid w:val="00CE2107"/>
    <w:rsid w:val="00CE3C92"/>
    <w:rsid w:val="00CE414C"/>
    <w:rsid w:val="00CE51F7"/>
    <w:rsid w:val="00CE586D"/>
    <w:rsid w:val="00CE59C7"/>
    <w:rsid w:val="00CE727B"/>
    <w:rsid w:val="00CE7798"/>
    <w:rsid w:val="00CF0371"/>
    <w:rsid w:val="00CF1338"/>
    <w:rsid w:val="00CF16FA"/>
    <w:rsid w:val="00CF1922"/>
    <w:rsid w:val="00CF1DE1"/>
    <w:rsid w:val="00CF26C1"/>
    <w:rsid w:val="00CF3B1C"/>
    <w:rsid w:val="00CF4235"/>
    <w:rsid w:val="00CF661A"/>
    <w:rsid w:val="00CF7209"/>
    <w:rsid w:val="00CF74BA"/>
    <w:rsid w:val="00CF7FFB"/>
    <w:rsid w:val="00D00B75"/>
    <w:rsid w:val="00D01070"/>
    <w:rsid w:val="00D01125"/>
    <w:rsid w:val="00D038E1"/>
    <w:rsid w:val="00D05A28"/>
    <w:rsid w:val="00D05C42"/>
    <w:rsid w:val="00D06F28"/>
    <w:rsid w:val="00D071EA"/>
    <w:rsid w:val="00D073C0"/>
    <w:rsid w:val="00D07CAF"/>
    <w:rsid w:val="00D10362"/>
    <w:rsid w:val="00D11F94"/>
    <w:rsid w:val="00D125EA"/>
    <w:rsid w:val="00D14171"/>
    <w:rsid w:val="00D14AEA"/>
    <w:rsid w:val="00D15B01"/>
    <w:rsid w:val="00D20248"/>
    <w:rsid w:val="00D206EA"/>
    <w:rsid w:val="00D2125B"/>
    <w:rsid w:val="00D21463"/>
    <w:rsid w:val="00D21984"/>
    <w:rsid w:val="00D25441"/>
    <w:rsid w:val="00D276E8"/>
    <w:rsid w:val="00D27F63"/>
    <w:rsid w:val="00D30B06"/>
    <w:rsid w:val="00D30BD8"/>
    <w:rsid w:val="00D31482"/>
    <w:rsid w:val="00D329BD"/>
    <w:rsid w:val="00D32BED"/>
    <w:rsid w:val="00D32C92"/>
    <w:rsid w:val="00D3311A"/>
    <w:rsid w:val="00D337C0"/>
    <w:rsid w:val="00D33E43"/>
    <w:rsid w:val="00D34008"/>
    <w:rsid w:val="00D35321"/>
    <w:rsid w:val="00D36B23"/>
    <w:rsid w:val="00D43E15"/>
    <w:rsid w:val="00D4464D"/>
    <w:rsid w:val="00D44845"/>
    <w:rsid w:val="00D44F6B"/>
    <w:rsid w:val="00D4693B"/>
    <w:rsid w:val="00D46FF7"/>
    <w:rsid w:val="00D47DE8"/>
    <w:rsid w:val="00D5045F"/>
    <w:rsid w:val="00D50781"/>
    <w:rsid w:val="00D516E0"/>
    <w:rsid w:val="00D51A8E"/>
    <w:rsid w:val="00D52A86"/>
    <w:rsid w:val="00D52B83"/>
    <w:rsid w:val="00D5307B"/>
    <w:rsid w:val="00D53968"/>
    <w:rsid w:val="00D53B29"/>
    <w:rsid w:val="00D546CE"/>
    <w:rsid w:val="00D55462"/>
    <w:rsid w:val="00D55DEC"/>
    <w:rsid w:val="00D56CEF"/>
    <w:rsid w:val="00D60373"/>
    <w:rsid w:val="00D60E4D"/>
    <w:rsid w:val="00D61587"/>
    <w:rsid w:val="00D6169E"/>
    <w:rsid w:val="00D645B1"/>
    <w:rsid w:val="00D65F96"/>
    <w:rsid w:val="00D66A61"/>
    <w:rsid w:val="00D66AA2"/>
    <w:rsid w:val="00D6727E"/>
    <w:rsid w:val="00D6775D"/>
    <w:rsid w:val="00D71740"/>
    <w:rsid w:val="00D73E66"/>
    <w:rsid w:val="00D74CD3"/>
    <w:rsid w:val="00D7544E"/>
    <w:rsid w:val="00D77091"/>
    <w:rsid w:val="00D7769C"/>
    <w:rsid w:val="00D80E07"/>
    <w:rsid w:val="00D81AAE"/>
    <w:rsid w:val="00D82AE6"/>
    <w:rsid w:val="00D8304B"/>
    <w:rsid w:val="00D83900"/>
    <w:rsid w:val="00D83DAD"/>
    <w:rsid w:val="00D84012"/>
    <w:rsid w:val="00D846EC"/>
    <w:rsid w:val="00D8540C"/>
    <w:rsid w:val="00D855D0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78B5"/>
    <w:rsid w:val="00D97C28"/>
    <w:rsid w:val="00DA0B90"/>
    <w:rsid w:val="00DA31F5"/>
    <w:rsid w:val="00DA36E8"/>
    <w:rsid w:val="00DA3A1D"/>
    <w:rsid w:val="00DA5D85"/>
    <w:rsid w:val="00DA6DFD"/>
    <w:rsid w:val="00DB020B"/>
    <w:rsid w:val="00DB1DEE"/>
    <w:rsid w:val="00DB305A"/>
    <w:rsid w:val="00DB43F1"/>
    <w:rsid w:val="00DB56CC"/>
    <w:rsid w:val="00DB618F"/>
    <w:rsid w:val="00DB6484"/>
    <w:rsid w:val="00DB6627"/>
    <w:rsid w:val="00DB7647"/>
    <w:rsid w:val="00DB769B"/>
    <w:rsid w:val="00DC16D6"/>
    <w:rsid w:val="00DC18ED"/>
    <w:rsid w:val="00DC2884"/>
    <w:rsid w:val="00DC3C62"/>
    <w:rsid w:val="00DC4EB3"/>
    <w:rsid w:val="00DC5340"/>
    <w:rsid w:val="00DC5E4C"/>
    <w:rsid w:val="00DC68C2"/>
    <w:rsid w:val="00DC6D8C"/>
    <w:rsid w:val="00DC753A"/>
    <w:rsid w:val="00DC7962"/>
    <w:rsid w:val="00DD03EF"/>
    <w:rsid w:val="00DD2218"/>
    <w:rsid w:val="00DD2AF6"/>
    <w:rsid w:val="00DD4C05"/>
    <w:rsid w:val="00DD58E8"/>
    <w:rsid w:val="00DD6742"/>
    <w:rsid w:val="00DE079C"/>
    <w:rsid w:val="00DE095E"/>
    <w:rsid w:val="00DE0DBC"/>
    <w:rsid w:val="00DE1B1C"/>
    <w:rsid w:val="00DE2210"/>
    <w:rsid w:val="00DE2FCC"/>
    <w:rsid w:val="00DE331A"/>
    <w:rsid w:val="00DE3AA9"/>
    <w:rsid w:val="00DE410A"/>
    <w:rsid w:val="00DE6ADB"/>
    <w:rsid w:val="00DE7076"/>
    <w:rsid w:val="00DE7302"/>
    <w:rsid w:val="00DE7BA5"/>
    <w:rsid w:val="00DF095B"/>
    <w:rsid w:val="00DF0C44"/>
    <w:rsid w:val="00DF1EB2"/>
    <w:rsid w:val="00DF3EB2"/>
    <w:rsid w:val="00DF436F"/>
    <w:rsid w:val="00DF4FE3"/>
    <w:rsid w:val="00DF5073"/>
    <w:rsid w:val="00DF5328"/>
    <w:rsid w:val="00DF623D"/>
    <w:rsid w:val="00DF63C6"/>
    <w:rsid w:val="00DF6C2E"/>
    <w:rsid w:val="00DF6CAA"/>
    <w:rsid w:val="00DF75C0"/>
    <w:rsid w:val="00DF7897"/>
    <w:rsid w:val="00E00E64"/>
    <w:rsid w:val="00E013CD"/>
    <w:rsid w:val="00E025D2"/>
    <w:rsid w:val="00E042A4"/>
    <w:rsid w:val="00E05055"/>
    <w:rsid w:val="00E05DA4"/>
    <w:rsid w:val="00E05F29"/>
    <w:rsid w:val="00E0782F"/>
    <w:rsid w:val="00E1035C"/>
    <w:rsid w:val="00E11B53"/>
    <w:rsid w:val="00E12E2F"/>
    <w:rsid w:val="00E132B4"/>
    <w:rsid w:val="00E153ED"/>
    <w:rsid w:val="00E164E5"/>
    <w:rsid w:val="00E204EF"/>
    <w:rsid w:val="00E2265E"/>
    <w:rsid w:val="00E2375B"/>
    <w:rsid w:val="00E238E3"/>
    <w:rsid w:val="00E23EEF"/>
    <w:rsid w:val="00E23F41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33A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186"/>
    <w:rsid w:val="00E34D39"/>
    <w:rsid w:val="00E372EC"/>
    <w:rsid w:val="00E40CB6"/>
    <w:rsid w:val="00E42A2C"/>
    <w:rsid w:val="00E431E8"/>
    <w:rsid w:val="00E44BF8"/>
    <w:rsid w:val="00E44C51"/>
    <w:rsid w:val="00E4543C"/>
    <w:rsid w:val="00E46544"/>
    <w:rsid w:val="00E4693B"/>
    <w:rsid w:val="00E47E83"/>
    <w:rsid w:val="00E51DE4"/>
    <w:rsid w:val="00E529E4"/>
    <w:rsid w:val="00E5454D"/>
    <w:rsid w:val="00E54A62"/>
    <w:rsid w:val="00E55A41"/>
    <w:rsid w:val="00E55AD0"/>
    <w:rsid w:val="00E562AC"/>
    <w:rsid w:val="00E61AD7"/>
    <w:rsid w:val="00E6441A"/>
    <w:rsid w:val="00E64ED2"/>
    <w:rsid w:val="00E65B56"/>
    <w:rsid w:val="00E671BC"/>
    <w:rsid w:val="00E70C97"/>
    <w:rsid w:val="00E73B25"/>
    <w:rsid w:val="00E7432B"/>
    <w:rsid w:val="00E7443B"/>
    <w:rsid w:val="00E74AD0"/>
    <w:rsid w:val="00E76711"/>
    <w:rsid w:val="00E77704"/>
    <w:rsid w:val="00E77D1B"/>
    <w:rsid w:val="00E80690"/>
    <w:rsid w:val="00E81559"/>
    <w:rsid w:val="00E815B4"/>
    <w:rsid w:val="00E82017"/>
    <w:rsid w:val="00E834AD"/>
    <w:rsid w:val="00E83654"/>
    <w:rsid w:val="00E83EA1"/>
    <w:rsid w:val="00E83EED"/>
    <w:rsid w:val="00E84E1E"/>
    <w:rsid w:val="00E85B70"/>
    <w:rsid w:val="00E867A5"/>
    <w:rsid w:val="00E868C4"/>
    <w:rsid w:val="00E87085"/>
    <w:rsid w:val="00E8736C"/>
    <w:rsid w:val="00E91A61"/>
    <w:rsid w:val="00E92CA3"/>
    <w:rsid w:val="00E93545"/>
    <w:rsid w:val="00E93C93"/>
    <w:rsid w:val="00E945CA"/>
    <w:rsid w:val="00E94ACC"/>
    <w:rsid w:val="00E94AFE"/>
    <w:rsid w:val="00E94C79"/>
    <w:rsid w:val="00E95FF8"/>
    <w:rsid w:val="00E964D4"/>
    <w:rsid w:val="00EA01EB"/>
    <w:rsid w:val="00EA032B"/>
    <w:rsid w:val="00EA15D8"/>
    <w:rsid w:val="00EA1CEC"/>
    <w:rsid w:val="00EA3056"/>
    <w:rsid w:val="00EA3121"/>
    <w:rsid w:val="00EA3457"/>
    <w:rsid w:val="00EA55E9"/>
    <w:rsid w:val="00EA579F"/>
    <w:rsid w:val="00EA5E45"/>
    <w:rsid w:val="00EA5EED"/>
    <w:rsid w:val="00EA6A5D"/>
    <w:rsid w:val="00EA7159"/>
    <w:rsid w:val="00EA724F"/>
    <w:rsid w:val="00EA7982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3CA"/>
    <w:rsid w:val="00EB62F5"/>
    <w:rsid w:val="00EB71A9"/>
    <w:rsid w:val="00EC031F"/>
    <w:rsid w:val="00EC0CA3"/>
    <w:rsid w:val="00EC2F36"/>
    <w:rsid w:val="00EC378B"/>
    <w:rsid w:val="00EC402F"/>
    <w:rsid w:val="00EC4101"/>
    <w:rsid w:val="00EC4419"/>
    <w:rsid w:val="00EC4DAE"/>
    <w:rsid w:val="00EC4ED4"/>
    <w:rsid w:val="00EC69BD"/>
    <w:rsid w:val="00EC761E"/>
    <w:rsid w:val="00ED2464"/>
    <w:rsid w:val="00ED2D29"/>
    <w:rsid w:val="00ED349D"/>
    <w:rsid w:val="00ED3E80"/>
    <w:rsid w:val="00ED44A4"/>
    <w:rsid w:val="00ED4B23"/>
    <w:rsid w:val="00ED5206"/>
    <w:rsid w:val="00ED5E3F"/>
    <w:rsid w:val="00ED69C3"/>
    <w:rsid w:val="00ED6B08"/>
    <w:rsid w:val="00ED6E86"/>
    <w:rsid w:val="00ED7576"/>
    <w:rsid w:val="00ED784E"/>
    <w:rsid w:val="00EE00EF"/>
    <w:rsid w:val="00EE0F44"/>
    <w:rsid w:val="00EE10A0"/>
    <w:rsid w:val="00EE2A25"/>
    <w:rsid w:val="00EE326D"/>
    <w:rsid w:val="00EE6EF0"/>
    <w:rsid w:val="00EE7435"/>
    <w:rsid w:val="00EE7BB8"/>
    <w:rsid w:val="00EF0BEB"/>
    <w:rsid w:val="00EF172B"/>
    <w:rsid w:val="00EF1E97"/>
    <w:rsid w:val="00EF2403"/>
    <w:rsid w:val="00EF375A"/>
    <w:rsid w:val="00EF4E6C"/>
    <w:rsid w:val="00EF50D9"/>
    <w:rsid w:val="00EF5A2A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4B6"/>
    <w:rsid w:val="00F036B3"/>
    <w:rsid w:val="00F06311"/>
    <w:rsid w:val="00F0707F"/>
    <w:rsid w:val="00F07CCD"/>
    <w:rsid w:val="00F1028B"/>
    <w:rsid w:val="00F11765"/>
    <w:rsid w:val="00F117DF"/>
    <w:rsid w:val="00F11D81"/>
    <w:rsid w:val="00F15149"/>
    <w:rsid w:val="00F173A6"/>
    <w:rsid w:val="00F17A3D"/>
    <w:rsid w:val="00F17B77"/>
    <w:rsid w:val="00F210BB"/>
    <w:rsid w:val="00F22893"/>
    <w:rsid w:val="00F23260"/>
    <w:rsid w:val="00F23312"/>
    <w:rsid w:val="00F23792"/>
    <w:rsid w:val="00F237CC"/>
    <w:rsid w:val="00F24AE3"/>
    <w:rsid w:val="00F25C48"/>
    <w:rsid w:val="00F25F53"/>
    <w:rsid w:val="00F274C9"/>
    <w:rsid w:val="00F277B1"/>
    <w:rsid w:val="00F3005B"/>
    <w:rsid w:val="00F30D44"/>
    <w:rsid w:val="00F3111F"/>
    <w:rsid w:val="00F312C6"/>
    <w:rsid w:val="00F32F05"/>
    <w:rsid w:val="00F36834"/>
    <w:rsid w:val="00F36C9C"/>
    <w:rsid w:val="00F401D6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6DB2"/>
    <w:rsid w:val="00F4749A"/>
    <w:rsid w:val="00F475CC"/>
    <w:rsid w:val="00F47B9F"/>
    <w:rsid w:val="00F50B24"/>
    <w:rsid w:val="00F54388"/>
    <w:rsid w:val="00F56AF4"/>
    <w:rsid w:val="00F57DDE"/>
    <w:rsid w:val="00F60430"/>
    <w:rsid w:val="00F60C5F"/>
    <w:rsid w:val="00F610A6"/>
    <w:rsid w:val="00F61E70"/>
    <w:rsid w:val="00F626AF"/>
    <w:rsid w:val="00F630C1"/>
    <w:rsid w:val="00F63EDF"/>
    <w:rsid w:val="00F64D9E"/>
    <w:rsid w:val="00F64F7B"/>
    <w:rsid w:val="00F70141"/>
    <w:rsid w:val="00F704F4"/>
    <w:rsid w:val="00F70D48"/>
    <w:rsid w:val="00F70E37"/>
    <w:rsid w:val="00F7253F"/>
    <w:rsid w:val="00F72BC2"/>
    <w:rsid w:val="00F73154"/>
    <w:rsid w:val="00F7326A"/>
    <w:rsid w:val="00F73FEE"/>
    <w:rsid w:val="00F74719"/>
    <w:rsid w:val="00F76370"/>
    <w:rsid w:val="00F772A5"/>
    <w:rsid w:val="00F81166"/>
    <w:rsid w:val="00F8420C"/>
    <w:rsid w:val="00F8501C"/>
    <w:rsid w:val="00F85476"/>
    <w:rsid w:val="00F85C79"/>
    <w:rsid w:val="00F879DC"/>
    <w:rsid w:val="00F90695"/>
    <w:rsid w:val="00F91788"/>
    <w:rsid w:val="00F91885"/>
    <w:rsid w:val="00F927EF"/>
    <w:rsid w:val="00F93D82"/>
    <w:rsid w:val="00F94C46"/>
    <w:rsid w:val="00F95070"/>
    <w:rsid w:val="00F95823"/>
    <w:rsid w:val="00F95D14"/>
    <w:rsid w:val="00F9799C"/>
    <w:rsid w:val="00F97FC5"/>
    <w:rsid w:val="00FA028A"/>
    <w:rsid w:val="00FA02AA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516"/>
    <w:rsid w:val="00FB4D03"/>
    <w:rsid w:val="00FB6D9A"/>
    <w:rsid w:val="00FB7F95"/>
    <w:rsid w:val="00FC0AC6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8F1"/>
    <w:rsid w:val="00FC7B6E"/>
    <w:rsid w:val="00FC7DF2"/>
    <w:rsid w:val="00FD00B2"/>
    <w:rsid w:val="00FD1C18"/>
    <w:rsid w:val="00FD2D21"/>
    <w:rsid w:val="00FD3880"/>
    <w:rsid w:val="00FD3C8F"/>
    <w:rsid w:val="00FD46CB"/>
    <w:rsid w:val="00FD54E8"/>
    <w:rsid w:val="00FD5710"/>
    <w:rsid w:val="00FD67F5"/>
    <w:rsid w:val="00FD6CA3"/>
    <w:rsid w:val="00FD78A0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304"/>
    <w:rsid w:val="00FF2360"/>
    <w:rsid w:val="00FF2BA3"/>
    <w:rsid w:val="00FF2C37"/>
    <w:rsid w:val="00FF3423"/>
    <w:rsid w:val="00FF363A"/>
    <w:rsid w:val="00FF4C67"/>
    <w:rsid w:val="00FF4D89"/>
    <w:rsid w:val="00FF5EC7"/>
    <w:rsid w:val="00FF6C0E"/>
    <w:rsid w:val="00FF750B"/>
    <w:rsid w:val="00FF7CAC"/>
    <w:rsid w:val="011DC488"/>
    <w:rsid w:val="012B3DA7"/>
    <w:rsid w:val="0151B2D1"/>
    <w:rsid w:val="0164BEA8"/>
    <w:rsid w:val="018DE570"/>
    <w:rsid w:val="01D02A14"/>
    <w:rsid w:val="01D772CA"/>
    <w:rsid w:val="022DE1F9"/>
    <w:rsid w:val="02B65507"/>
    <w:rsid w:val="02EC6BA6"/>
    <w:rsid w:val="031230FE"/>
    <w:rsid w:val="0351E499"/>
    <w:rsid w:val="035D7F65"/>
    <w:rsid w:val="038697A4"/>
    <w:rsid w:val="03A0C9AE"/>
    <w:rsid w:val="03C09E93"/>
    <w:rsid w:val="03C3586B"/>
    <w:rsid w:val="043F8942"/>
    <w:rsid w:val="04D72622"/>
    <w:rsid w:val="0511307D"/>
    <w:rsid w:val="05290118"/>
    <w:rsid w:val="05406A8C"/>
    <w:rsid w:val="0558F2E5"/>
    <w:rsid w:val="057209BA"/>
    <w:rsid w:val="060813CA"/>
    <w:rsid w:val="06244D20"/>
    <w:rsid w:val="0647FFB6"/>
    <w:rsid w:val="069DC739"/>
    <w:rsid w:val="06E1B8BC"/>
    <w:rsid w:val="070CF0D1"/>
    <w:rsid w:val="072C871B"/>
    <w:rsid w:val="072D1492"/>
    <w:rsid w:val="07730740"/>
    <w:rsid w:val="07791ADA"/>
    <w:rsid w:val="0791E586"/>
    <w:rsid w:val="07C42ECA"/>
    <w:rsid w:val="08086D7E"/>
    <w:rsid w:val="081B55F4"/>
    <w:rsid w:val="0832F427"/>
    <w:rsid w:val="0839CBB6"/>
    <w:rsid w:val="08CB8C2B"/>
    <w:rsid w:val="08F0E9E7"/>
    <w:rsid w:val="0953020A"/>
    <w:rsid w:val="0999F374"/>
    <w:rsid w:val="09C2F559"/>
    <w:rsid w:val="09F77ABF"/>
    <w:rsid w:val="0A16A56E"/>
    <w:rsid w:val="0A195D07"/>
    <w:rsid w:val="0A4D5276"/>
    <w:rsid w:val="0A621384"/>
    <w:rsid w:val="0A7801E9"/>
    <w:rsid w:val="0A919F8F"/>
    <w:rsid w:val="0AB903AC"/>
    <w:rsid w:val="0ADCE4F5"/>
    <w:rsid w:val="0B046482"/>
    <w:rsid w:val="0B5FD2DF"/>
    <w:rsid w:val="0B8E8AEB"/>
    <w:rsid w:val="0BCF774B"/>
    <w:rsid w:val="0CBCF6D5"/>
    <w:rsid w:val="0CE9B8FE"/>
    <w:rsid w:val="0CF4637B"/>
    <w:rsid w:val="0D2B170E"/>
    <w:rsid w:val="0D722837"/>
    <w:rsid w:val="0D7D07D1"/>
    <w:rsid w:val="0DC5E4A7"/>
    <w:rsid w:val="0DEC6E48"/>
    <w:rsid w:val="0DF9EDD2"/>
    <w:rsid w:val="0DFF619D"/>
    <w:rsid w:val="0E0CE866"/>
    <w:rsid w:val="0E1ACDF9"/>
    <w:rsid w:val="0E7C3B1F"/>
    <w:rsid w:val="0F673973"/>
    <w:rsid w:val="0FC31BA5"/>
    <w:rsid w:val="0FE77803"/>
    <w:rsid w:val="0FEBDE2D"/>
    <w:rsid w:val="106C2B56"/>
    <w:rsid w:val="10A9C8F9"/>
    <w:rsid w:val="1192CE63"/>
    <w:rsid w:val="11B95B83"/>
    <w:rsid w:val="12147FB3"/>
    <w:rsid w:val="122231B2"/>
    <w:rsid w:val="123FFC42"/>
    <w:rsid w:val="1288E8BF"/>
    <w:rsid w:val="12938B51"/>
    <w:rsid w:val="12D46657"/>
    <w:rsid w:val="1366598B"/>
    <w:rsid w:val="13CDDC6A"/>
    <w:rsid w:val="13D73369"/>
    <w:rsid w:val="14348E15"/>
    <w:rsid w:val="14693ED6"/>
    <w:rsid w:val="147D4D6A"/>
    <w:rsid w:val="14BC0451"/>
    <w:rsid w:val="14E493A1"/>
    <w:rsid w:val="154D3E2B"/>
    <w:rsid w:val="15BC06D5"/>
    <w:rsid w:val="15F118B1"/>
    <w:rsid w:val="1628A765"/>
    <w:rsid w:val="164FE72C"/>
    <w:rsid w:val="16B1BE99"/>
    <w:rsid w:val="16C98888"/>
    <w:rsid w:val="17492128"/>
    <w:rsid w:val="17603F0A"/>
    <w:rsid w:val="17E2401A"/>
    <w:rsid w:val="182E594B"/>
    <w:rsid w:val="18580444"/>
    <w:rsid w:val="186812AB"/>
    <w:rsid w:val="188110C1"/>
    <w:rsid w:val="1892EF65"/>
    <w:rsid w:val="18BDC01B"/>
    <w:rsid w:val="18E9C66C"/>
    <w:rsid w:val="18FE1D6E"/>
    <w:rsid w:val="1A2E1C82"/>
    <w:rsid w:val="1A42E8F7"/>
    <w:rsid w:val="1AC8B4C0"/>
    <w:rsid w:val="1B2B45D5"/>
    <w:rsid w:val="1B5B631E"/>
    <w:rsid w:val="1B5DA8DB"/>
    <w:rsid w:val="1BA9C20C"/>
    <w:rsid w:val="1BEB0A43"/>
    <w:rsid w:val="1BF4B8DB"/>
    <w:rsid w:val="1C16BE4F"/>
    <w:rsid w:val="1C2539E0"/>
    <w:rsid w:val="1C268235"/>
    <w:rsid w:val="1C30CCA0"/>
    <w:rsid w:val="1C3F9C61"/>
    <w:rsid w:val="1C452A2E"/>
    <w:rsid w:val="1CB806E5"/>
    <w:rsid w:val="1CE3AB21"/>
    <w:rsid w:val="1CFE0876"/>
    <w:rsid w:val="1D1887D6"/>
    <w:rsid w:val="1D23A99F"/>
    <w:rsid w:val="1D36B1BF"/>
    <w:rsid w:val="1D68D646"/>
    <w:rsid w:val="1D7AFEC2"/>
    <w:rsid w:val="1DA18E03"/>
    <w:rsid w:val="1DC15677"/>
    <w:rsid w:val="1DEE219A"/>
    <w:rsid w:val="1E51AA9D"/>
    <w:rsid w:val="1E714675"/>
    <w:rsid w:val="1F419B5E"/>
    <w:rsid w:val="1F7C2DCE"/>
    <w:rsid w:val="1FB43E13"/>
    <w:rsid w:val="1FC06F9F"/>
    <w:rsid w:val="1FD8C7A8"/>
    <w:rsid w:val="1FE4F0F6"/>
    <w:rsid w:val="1FF159C2"/>
    <w:rsid w:val="203F6B10"/>
    <w:rsid w:val="205F13E2"/>
    <w:rsid w:val="206A5A29"/>
    <w:rsid w:val="20A84178"/>
    <w:rsid w:val="20ABFB89"/>
    <w:rsid w:val="20AC93D3"/>
    <w:rsid w:val="20CD0D73"/>
    <w:rsid w:val="2180A3C0"/>
    <w:rsid w:val="21872878"/>
    <w:rsid w:val="21ABAE34"/>
    <w:rsid w:val="21CD6E85"/>
    <w:rsid w:val="21DF8966"/>
    <w:rsid w:val="21F98559"/>
    <w:rsid w:val="220ECAAA"/>
    <w:rsid w:val="222E9991"/>
    <w:rsid w:val="225B4E7B"/>
    <w:rsid w:val="22A5B3DC"/>
    <w:rsid w:val="22D8D8D8"/>
    <w:rsid w:val="23D82A2E"/>
    <w:rsid w:val="23EA4046"/>
    <w:rsid w:val="23FF7200"/>
    <w:rsid w:val="242874BC"/>
    <w:rsid w:val="242A1AAD"/>
    <w:rsid w:val="244DB83B"/>
    <w:rsid w:val="2458B064"/>
    <w:rsid w:val="24C0F4F8"/>
    <w:rsid w:val="24F2113C"/>
    <w:rsid w:val="24FE66E7"/>
    <w:rsid w:val="250176AC"/>
    <w:rsid w:val="250582C2"/>
    <w:rsid w:val="2543DBB6"/>
    <w:rsid w:val="2550A452"/>
    <w:rsid w:val="25A6420A"/>
    <w:rsid w:val="26660AF6"/>
    <w:rsid w:val="267D5F6F"/>
    <w:rsid w:val="26A715A7"/>
    <w:rsid w:val="26F3772D"/>
    <w:rsid w:val="2702A40B"/>
    <w:rsid w:val="2703EDD8"/>
    <w:rsid w:val="271E2BDF"/>
    <w:rsid w:val="275C9505"/>
    <w:rsid w:val="276934DC"/>
    <w:rsid w:val="27D8B2A6"/>
    <w:rsid w:val="2809C8DD"/>
    <w:rsid w:val="2867E03A"/>
    <w:rsid w:val="289895DA"/>
    <w:rsid w:val="29521BFF"/>
    <w:rsid w:val="296264F5"/>
    <w:rsid w:val="296AB67C"/>
    <w:rsid w:val="29CE4F0B"/>
    <w:rsid w:val="29D0EA1A"/>
    <w:rsid w:val="29D6B6F7"/>
    <w:rsid w:val="2A5900C0"/>
    <w:rsid w:val="2A7CB18E"/>
    <w:rsid w:val="2AC948ED"/>
    <w:rsid w:val="2B22AF07"/>
    <w:rsid w:val="2B949891"/>
    <w:rsid w:val="2BAAFAD0"/>
    <w:rsid w:val="2BF49B5D"/>
    <w:rsid w:val="2C52D976"/>
    <w:rsid w:val="2C6E47DF"/>
    <w:rsid w:val="2CA8580A"/>
    <w:rsid w:val="2CCB6F65"/>
    <w:rsid w:val="2CE9DAD5"/>
    <w:rsid w:val="2D7F7E8A"/>
    <w:rsid w:val="2D9C7330"/>
    <w:rsid w:val="2DD3B755"/>
    <w:rsid w:val="2DD7BD44"/>
    <w:rsid w:val="2DF200B9"/>
    <w:rsid w:val="2DFD3BBF"/>
    <w:rsid w:val="2DFD50EF"/>
    <w:rsid w:val="2E2CBAF2"/>
    <w:rsid w:val="2EC6B221"/>
    <w:rsid w:val="2F5EC191"/>
    <w:rsid w:val="2F8436D4"/>
    <w:rsid w:val="2F87DB25"/>
    <w:rsid w:val="2FD5869A"/>
    <w:rsid w:val="300734CD"/>
    <w:rsid w:val="300E8606"/>
    <w:rsid w:val="3037540C"/>
    <w:rsid w:val="307EAC6A"/>
    <w:rsid w:val="3095056A"/>
    <w:rsid w:val="30A3B257"/>
    <w:rsid w:val="30AADE77"/>
    <w:rsid w:val="30D0808F"/>
    <w:rsid w:val="30EF7558"/>
    <w:rsid w:val="31089DB5"/>
    <w:rsid w:val="312323DD"/>
    <w:rsid w:val="3129AFBD"/>
    <w:rsid w:val="31666C8F"/>
    <w:rsid w:val="3195D71B"/>
    <w:rsid w:val="31DB6ECF"/>
    <w:rsid w:val="32111F3A"/>
    <w:rsid w:val="32251B53"/>
    <w:rsid w:val="326891C7"/>
    <w:rsid w:val="32958573"/>
    <w:rsid w:val="3299B08D"/>
    <w:rsid w:val="329C8090"/>
    <w:rsid w:val="334347C6"/>
    <w:rsid w:val="334C7B84"/>
    <w:rsid w:val="3413E6F2"/>
    <w:rsid w:val="3418C787"/>
    <w:rsid w:val="341E8412"/>
    <w:rsid w:val="3437F29B"/>
    <w:rsid w:val="3440BDEE"/>
    <w:rsid w:val="3443AB05"/>
    <w:rsid w:val="34CEE21F"/>
    <w:rsid w:val="3526F5E8"/>
    <w:rsid w:val="35327BBD"/>
    <w:rsid w:val="3550D280"/>
    <w:rsid w:val="35703285"/>
    <w:rsid w:val="357AA1EF"/>
    <w:rsid w:val="35E9990F"/>
    <w:rsid w:val="3669483E"/>
    <w:rsid w:val="3682F1BA"/>
    <w:rsid w:val="3689DA26"/>
    <w:rsid w:val="36F08356"/>
    <w:rsid w:val="37299E8B"/>
    <w:rsid w:val="376D51CB"/>
    <w:rsid w:val="37728C3B"/>
    <w:rsid w:val="3806AC36"/>
    <w:rsid w:val="3814978A"/>
    <w:rsid w:val="38423885"/>
    <w:rsid w:val="387D5000"/>
    <w:rsid w:val="38B6D900"/>
    <w:rsid w:val="3992C978"/>
    <w:rsid w:val="39D98277"/>
    <w:rsid w:val="39DE2F49"/>
    <w:rsid w:val="3A3741DA"/>
    <w:rsid w:val="3A4A4E63"/>
    <w:rsid w:val="3A79A0D4"/>
    <w:rsid w:val="3B513F59"/>
    <w:rsid w:val="3B738C3F"/>
    <w:rsid w:val="3C845AD2"/>
    <w:rsid w:val="3CFFCFD7"/>
    <w:rsid w:val="3D37C2EC"/>
    <w:rsid w:val="3D3F6304"/>
    <w:rsid w:val="3D7184C3"/>
    <w:rsid w:val="3D845DDB"/>
    <w:rsid w:val="3DA36B0A"/>
    <w:rsid w:val="3DD2E660"/>
    <w:rsid w:val="3DF687B0"/>
    <w:rsid w:val="3E249CC7"/>
    <w:rsid w:val="3E2A9661"/>
    <w:rsid w:val="3E3A4517"/>
    <w:rsid w:val="3F4203BB"/>
    <w:rsid w:val="3F7988A2"/>
    <w:rsid w:val="3FB6CE55"/>
    <w:rsid w:val="3FDB70C4"/>
    <w:rsid w:val="40600D65"/>
    <w:rsid w:val="4099744F"/>
    <w:rsid w:val="40BAC12D"/>
    <w:rsid w:val="40CDAC41"/>
    <w:rsid w:val="4124072F"/>
    <w:rsid w:val="41A38C08"/>
    <w:rsid w:val="41C8F484"/>
    <w:rsid w:val="41DA36B4"/>
    <w:rsid w:val="41F6C9CA"/>
    <w:rsid w:val="424C55F3"/>
    <w:rsid w:val="42697CA2"/>
    <w:rsid w:val="42E79FC4"/>
    <w:rsid w:val="430C0E79"/>
    <w:rsid w:val="43BDBBC6"/>
    <w:rsid w:val="44DC081A"/>
    <w:rsid w:val="44F04331"/>
    <w:rsid w:val="4576CE8F"/>
    <w:rsid w:val="457C33AB"/>
    <w:rsid w:val="459D7F81"/>
    <w:rsid w:val="45B74FE0"/>
    <w:rsid w:val="45BA0F6D"/>
    <w:rsid w:val="45C24416"/>
    <w:rsid w:val="45D90A45"/>
    <w:rsid w:val="45EF629F"/>
    <w:rsid w:val="45FAABC0"/>
    <w:rsid w:val="45FC7988"/>
    <w:rsid w:val="466A3C23"/>
    <w:rsid w:val="468A6BD4"/>
    <w:rsid w:val="46CB7BAB"/>
    <w:rsid w:val="46EDEEFE"/>
    <w:rsid w:val="47436EF2"/>
    <w:rsid w:val="47523AD6"/>
    <w:rsid w:val="47B8D33A"/>
    <w:rsid w:val="47CA6C75"/>
    <w:rsid w:val="47E1275D"/>
    <w:rsid w:val="47E54703"/>
    <w:rsid w:val="4800F393"/>
    <w:rsid w:val="4823BE46"/>
    <w:rsid w:val="4833433D"/>
    <w:rsid w:val="483E1043"/>
    <w:rsid w:val="48689D99"/>
    <w:rsid w:val="487D6395"/>
    <w:rsid w:val="48ACAAB5"/>
    <w:rsid w:val="48F47611"/>
    <w:rsid w:val="498A19E0"/>
    <w:rsid w:val="49B99605"/>
    <w:rsid w:val="49F3F904"/>
    <w:rsid w:val="49F7AA50"/>
    <w:rsid w:val="4A5B662A"/>
    <w:rsid w:val="4AC942E1"/>
    <w:rsid w:val="4ACDA397"/>
    <w:rsid w:val="4AE0CDF2"/>
    <w:rsid w:val="4AEE6CE7"/>
    <w:rsid w:val="4B0ACF69"/>
    <w:rsid w:val="4B1FFB0A"/>
    <w:rsid w:val="4B3ABBF7"/>
    <w:rsid w:val="4B58C1D6"/>
    <w:rsid w:val="4B661793"/>
    <w:rsid w:val="4B7570E4"/>
    <w:rsid w:val="4C2DC45C"/>
    <w:rsid w:val="4C3F330E"/>
    <w:rsid w:val="4C5EA423"/>
    <w:rsid w:val="4C8BA6BD"/>
    <w:rsid w:val="4C95827E"/>
    <w:rsid w:val="4D410AAC"/>
    <w:rsid w:val="4E425FF9"/>
    <w:rsid w:val="4E6A85E7"/>
    <w:rsid w:val="4E8C5D34"/>
    <w:rsid w:val="4F682C1B"/>
    <w:rsid w:val="4F7BB02F"/>
    <w:rsid w:val="4F8C0977"/>
    <w:rsid w:val="4FE01CC5"/>
    <w:rsid w:val="504FBC49"/>
    <w:rsid w:val="5073342F"/>
    <w:rsid w:val="509DAEF0"/>
    <w:rsid w:val="50D4A7BA"/>
    <w:rsid w:val="5108EE7E"/>
    <w:rsid w:val="512845AD"/>
    <w:rsid w:val="51321546"/>
    <w:rsid w:val="5157D526"/>
    <w:rsid w:val="51A1FFED"/>
    <w:rsid w:val="51B2776F"/>
    <w:rsid w:val="52225CFC"/>
    <w:rsid w:val="5265802A"/>
    <w:rsid w:val="527108C2"/>
    <w:rsid w:val="528BB0B6"/>
    <w:rsid w:val="52A4BEDF"/>
    <w:rsid w:val="5312D804"/>
    <w:rsid w:val="531790FE"/>
    <w:rsid w:val="533BCCB3"/>
    <w:rsid w:val="537C2A54"/>
    <w:rsid w:val="53BAB733"/>
    <w:rsid w:val="53C03C41"/>
    <w:rsid w:val="545FCFBB"/>
    <w:rsid w:val="5474FC92"/>
    <w:rsid w:val="547A4984"/>
    <w:rsid w:val="54D044A8"/>
    <w:rsid w:val="54D7CCED"/>
    <w:rsid w:val="54D9CE9B"/>
    <w:rsid w:val="54FA938B"/>
    <w:rsid w:val="550B9CE9"/>
    <w:rsid w:val="55D0FCA5"/>
    <w:rsid w:val="56C745B5"/>
    <w:rsid w:val="56FA73BA"/>
    <w:rsid w:val="57A60265"/>
    <w:rsid w:val="57B42538"/>
    <w:rsid w:val="5803FB92"/>
    <w:rsid w:val="58088814"/>
    <w:rsid w:val="581F2F5C"/>
    <w:rsid w:val="582BFD95"/>
    <w:rsid w:val="5871D520"/>
    <w:rsid w:val="5879BE0B"/>
    <w:rsid w:val="5886BA29"/>
    <w:rsid w:val="5896441B"/>
    <w:rsid w:val="58D4BB90"/>
    <w:rsid w:val="58E18CD2"/>
    <w:rsid w:val="591593FA"/>
    <w:rsid w:val="5A17C1C1"/>
    <w:rsid w:val="5A6A7CCF"/>
    <w:rsid w:val="5AA707F2"/>
    <w:rsid w:val="5ACA9F04"/>
    <w:rsid w:val="5ADA8A9A"/>
    <w:rsid w:val="5ADDA327"/>
    <w:rsid w:val="5AFC2859"/>
    <w:rsid w:val="5B1D078C"/>
    <w:rsid w:val="5B3424FD"/>
    <w:rsid w:val="5B6A12B6"/>
    <w:rsid w:val="5B8C6DA2"/>
    <w:rsid w:val="5B8DF72F"/>
    <w:rsid w:val="5BB39222"/>
    <w:rsid w:val="5BB6EB26"/>
    <w:rsid w:val="5BC1BBF6"/>
    <w:rsid w:val="5BCADAC1"/>
    <w:rsid w:val="5BCDE4DD"/>
    <w:rsid w:val="5BD951EE"/>
    <w:rsid w:val="5C797388"/>
    <w:rsid w:val="5CA9D2BD"/>
    <w:rsid w:val="5CC614F5"/>
    <w:rsid w:val="5D162BA6"/>
    <w:rsid w:val="5D19CBCF"/>
    <w:rsid w:val="5DF66E07"/>
    <w:rsid w:val="5DFC7FC5"/>
    <w:rsid w:val="5E2667F7"/>
    <w:rsid w:val="5E5ED8F7"/>
    <w:rsid w:val="5E7A36FB"/>
    <w:rsid w:val="5E98704D"/>
    <w:rsid w:val="5EB4520B"/>
    <w:rsid w:val="5EE21810"/>
    <w:rsid w:val="5EF64022"/>
    <w:rsid w:val="5F47342E"/>
    <w:rsid w:val="5F4FA2D8"/>
    <w:rsid w:val="5F63A787"/>
    <w:rsid w:val="5F6C5E5B"/>
    <w:rsid w:val="5FB1144A"/>
    <w:rsid w:val="5FD70851"/>
    <w:rsid w:val="5FFAA958"/>
    <w:rsid w:val="6016075C"/>
    <w:rsid w:val="602BE335"/>
    <w:rsid w:val="60789871"/>
    <w:rsid w:val="61036643"/>
    <w:rsid w:val="618DB283"/>
    <w:rsid w:val="61AE7326"/>
    <w:rsid w:val="61BB781D"/>
    <w:rsid w:val="61D6EDA5"/>
    <w:rsid w:val="62403764"/>
    <w:rsid w:val="6250BC85"/>
    <w:rsid w:val="625AA8C0"/>
    <w:rsid w:val="6278C803"/>
    <w:rsid w:val="62BC9002"/>
    <w:rsid w:val="62BEB88C"/>
    <w:rsid w:val="63288953"/>
    <w:rsid w:val="634DA81E"/>
    <w:rsid w:val="63B03933"/>
    <w:rsid w:val="63D588CC"/>
    <w:rsid w:val="640911B6"/>
    <w:rsid w:val="6445FDF8"/>
    <w:rsid w:val="64780CC9"/>
    <w:rsid w:val="6483977D"/>
    <w:rsid w:val="651AE7CA"/>
    <w:rsid w:val="65AE7A96"/>
    <w:rsid w:val="65B70C9E"/>
    <w:rsid w:val="66099FF4"/>
    <w:rsid w:val="66BD8C83"/>
    <w:rsid w:val="67032BD5"/>
    <w:rsid w:val="6762CC49"/>
    <w:rsid w:val="6785DDBF"/>
    <w:rsid w:val="67B1F4FD"/>
    <w:rsid w:val="67E00836"/>
    <w:rsid w:val="67FA11DC"/>
    <w:rsid w:val="680550B8"/>
    <w:rsid w:val="684BBD75"/>
    <w:rsid w:val="68B6279E"/>
    <w:rsid w:val="68B642B4"/>
    <w:rsid w:val="68E04857"/>
    <w:rsid w:val="68E92D44"/>
    <w:rsid w:val="68F55DF1"/>
    <w:rsid w:val="6902268D"/>
    <w:rsid w:val="69669A03"/>
    <w:rsid w:val="69A48A36"/>
    <w:rsid w:val="69FDC052"/>
    <w:rsid w:val="6B1AB717"/>
    <w:rsid w:val="6B247881"/>
    <w:rsid w:val="6B3EB454"/>
    <w:rsid w:val="6B9990B3"/>
    <w:rsid w:val="6BBFE653"/>
    <w:rsid w:val="6C0F696D"/>
    <w:rsid w:val="6D00B6C2"/>
    <w:rsid w:val="6D2C8E23"/>
    <w:rsid w:val="6D44615A"/>
    <w:rsid w:val="6D5394D5"/>
    <w:rsid w:val="6D751C3C"/>
    <w:rsid w:val="6DA484A9"/>
    <w:rsid w:val="6DD597B0"/>
    <w:rsid w:val="6E165066"/>
    <w:rsid w:val="6EAAA001"/>
    <w:rsid w:val="6EAFDF24"/>
    <w:rsid w:val="6EB80918"/>
    <w:rsid w:val="6F8C9D7E"/>
    <w:rsid w:val="70037FE3"/>
    <w:rsid w:val="701302C9"/>
    <w:rsid w:val="7018EF1A"/>
    <w:rsid w:val="701C0D5C"/>
    <w:rsid w:val="702E3D46"/>
    <w:rsid w:val="707593DE"/>
    <w:rsid w:val="70E5B46B"/>
    <w:rsid w:val="70F07228"/>
    <w:rsid w:val="71065663"/>
    <w:rsid w:val="710F95E6"/>
    <w:rsid w:val="717E5E90"/>
    <w:rsid w:val="7194FB41"/>
    <w:rsid w:val="719C421F"/>
    <w:rsid w:val="71DEDBE8"/>
    <w:rsid w:val="7201D714"/>
    <w:rsid w:val="7218C201"/>
    <w:rsid w:val="7219807C"/>
    <w:rsid w:val="724AF295"/>
    <w:rsid w:val="72F3C239"/>
    <w:rsid w:val="72F3EC96"/>
    <w:rsid w:val="734AA38B"/>
    <w:rsid w:val="73945499"/>
    <w:rsid w:val="739D8D56"/>
    <w:rsid w:val="73AD0FFC"/>
    <w:rsid w:val="73BC9B93"/>
    <w:rsid w:val="73CF423A"/>
    <w:rsid w:val="74B9C2FD"/>
    <w:rsid w:val="74CB48C5"/>
    <w:rsid w:val="751723BB"/>
    <w:rsid w:val="757511CB"/>
    <w:rsid w:val="757E0DC1"/>
    <w:rsid w:val="75F0FA5B"/>
    <w:rsid w:val="75F81DC4"/>
    <w:rsid w:val="764B32C8"/>
    <w:rsid w:val="7693EEB0"/>
    <w:rsid w:val="76E4D562"/>
    <w:rsid w:val="7773A25F"/>
    <w:rsid w:val="77AE0AFF"/>
    <w:rsid w:val="780F6D96"/>
    <w:rsid w:val="7826124D"/>
    <w:rsid w:val="785CC3BC"/>
    <w:rsid w:val="78ADF676"/>
    <w:rsid w:val="794C3983"/>
    <w:rsid w:val="794E4D9B"/>
    <w:rsid w:val="79C02EFC"/>
    <w:rsid w:val="7A1ACA79"/>
    <w:rsid w:val="7A323917"/>
    <w:rsid w:val="7A9B2A91"/>
    <w:rsid w:val="7ABBFC22"/>
    <w:rsid w:val="7AE740B1"/>
    <w:rsid w:val="7B112399"/>
    <w:rsid w:val="7B73F50B"/>
    <w:rsid w:val="7BBEA074"/>
    <w:rsid w:val="7BD16EE2"/>
    <w:rsid w:val="7BFE2F2A"/>
    <w:rsid w:val="7C21D7B6"/>
    <w:rsid w:val="7C31A84E"/>
    <w:rsid w:val="7C67FD95"/>
    <w:rsid w:val="7C735ABF"/>
    <w:rsid w:val="7C817C22"/>
    <w:rsid w:val="7CD7C6FD"/>
    <w:rsid w:val="7CF4CE4F"/>
    <w:rsid w:val="7CF59861"/>
    <w:rsid w:val="7CFC9A4A"/>
    <w:rsid w:val="7D3C5321"/>
    <w:rsid w:val="7D4E8EBD"/>
    <w:rsid w:val="7D6F8056"/>
    <w:rsid w:val="7DA0F26F"/>
    <w:rsid w:val="7DC0639D"/>
    <w:rsid w:val="7DE02FD3"/>
    <w:rsid w:val="7E25AB17"/>
    <w:rsid w:val="7E7FA5DB"/>
    <w:rsid w:val="7EA0E6C6"/>
    <w:rsid w:val="7ECEA066"/>
    <w:rsid w:val="7F01C6C9"/>
    <w:rsid w:val="7F090FA4"/>
    <w:rsid w:val="7F89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7CF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23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23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3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2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paragraph" w:customStyle="1" w:styleId="Normalny1">
    <w:name w:val="Normalny1"/>
    <w:rsid w:val="00AA7125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2346F-2D92-4F9F-886E-1CD52EBA0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9901</Words>
  <Characters>59408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2021-03-03T11:02:00Z</dcterms:created>
  <dcterms:modified xsi:type="dcterms:W3CDTF">2021-03-03T11:02:00Z</dcterms:modified>
</cp:coreProperties>
</file>